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72D3" w:rsidRDefault="005A5A9C" w:rsidP="00FC72D3">
      <w:pPr>
        <w:pStyle w:val="afffb"/>
        <w:framePr w:wrap="around"/>
      </w:pPr>
      <w:bookmarkStart w:id="0" w:name="_Toc269377414"/>
      <w:r>
        <w:rPr>
          <w:rFonts w:hint="eastAsia"/>
        </w:rPr>
        <w:t xml:space="preserve">  </w:t>
      </w:r>
      <w:r w:rsidR="004C2366">
        <w:fldChar w:fldCharType="begin">
          <w:ffData>
            <w:name w:val=""/>
            <w:enabled/>
            <w:calcOnExit w:val="0"/>
            <w:textInput>
              <w:default w:val="专业镇建设规范 第2部分 建设指南"/>
            </w:textInput>
          </w:ffData>
        </w:fldChar>
      </w:r>
      <w:r w:rsidR="004C2366">
        <w:instrText xml:space="preserve"> FORMTEXT </w:instrText>
      </w:r>
      <w:r w:rsidR="004C2366">
        <w:fldChar w:fldCharType="separate"/>
      </w:r>
      <w:r w:rsidR="004C2366">
        <w:rPr>
          <w:rFonts w:hint="eastAsia"/>
          <w:noProof/>
        </w:rPr>
        <w:t>专业镇建设规范 第2部分 建设指南</w:t>
      </w:r>
      <w:r w:rsidR="004C2366">
        <w:fldChar w:fldCharType="end"/>
      </w:r>
    </w:p>
    <w:p w:rsidR="00A66230" w:rsidRPr="004C2366" w:rsidRDefault="004C2366" w:rsidP="00A66230">
      <w:pPr>
        <w:pStyle w:val="afffc"/>
        <w:framePr w:wrap="around"/>
        <w:rPr>
          <w:rFonts w:ascii="黑体" w:hAnsi="黑体"/>
        </w:rPr>
      </w:pPr>
      <w:r w:rsidRPr="004C2366">
        <w:rPr>
          <w:rFonts w:ascii="黑体" w:hAnsi="黑体"/>
        </w:rPr>
        <w:t>Specification for the cons</w:t>
      </w:r>
      <w:r>
        <w:rPr>
          <w:rFonts w:ascii="黑体" w:hAnsi="黑体"/>
        </w:rPr>
        <w:t>truction of special town--Part 2</w:t>
      </w:r>
      <w:r w:rsidRPr="004C2366">
        <w:rPr>
          <w:rFonts w:ascii="黑体" w:hAnsi="黑体"/>
        </w:rPr>
        <w:t xml:space="preserve">: </w:t>
      </w:r>
      <w:r w:rsidR="00527570" w:rsidRPr="00527570">
        <w:rPr>
          <w:rFonts w:ascii="黑体" w:hAnsi="黑体"/>
        </w:rPr>
        <w:t>Construction guide</w:t>
      </w:r>
    </w:p>
    <w:p w:rsidR="00FC72D3" w:rsidRPr="00460164" w:rsidRDefault="004C2366" w:rsidP="00FC72D3">
      <w:pPr>
        <w:pStyle w:val="afffd"/>
        <w:framePr w:wrap="around"/>
      </w:pPr>
      <w:r>
        <w:rPr>
          <w:rFonts w:hint="eastAsia"/>
        </w:rPr>
        <w:t>征求</w:t>
      </w:r>
      <w:r>
        <w:t>意见</w:t>
      </w:r>
      <w:r w:rsidR="00543476">
        <w:rPr>
          <w:rFonts w:hint="eastAsia"/>
        </w:rPr>
        <w:t>稿</w:t>
      </w:r>
      <w:r w:rsidR="00543476">
        <w:rPr>
          <w:rFonts w:hint="eastAsia"/>
        </w:rPr>
        <w:tab/>
      </w:r>
    </w:p>
    <w:tbl>
      <w:tblPr>
        <w:tblStyle w:val="a2"/>
        <w:tblW w:w="0" w:type="auto"/>
        <w:tblLook w:val="00A0" w:firstRow="1" w:lastRow="0" w:firstColumn="1" w:lastColumn="0" w:noHBand="0" w:noVBand="0"/>
      </w:tblPr>
      <w:tblGrid>
        <w:gridCol w:w="9855"/>
      </w:tblGrid>
      <w:tr w:rsidR="00FC72D3" w:rsidRPr="00460164">
        <w:tc>
          <w:tcPr>
            <w:tcW w:w="9855" w:type="dxa"/>
            <w:tcBorders>
              <w:top w:val="nil"/>
              <w:left w:val="nil"/>
              <w:bottom w:val="nil"/>
              <w:right w:val="nil"/>
            </w:tcBorders>
            <w:shd w:val="clear" w:color="auto" w:fill="auto"/>
          </w:tcPr>
          <w:p w:rsidR="00FC72D3" w:rsidRPr="00460164" w:rsidRDefault="00E578DF" w:rsidP="005C7558">
            <w:pPr>
              <w:pStyle w:val="afffe"/>
              <w:framePr w:wrap="around"/>
              <w:numPr>
                <w:ilvl w:val="0"/>
                <w:numId w:val="0"/>
              </w:numPr>
              <w:spacing w:before="156" w:after="156"/>
            </w:pPr>
            <w:r>
              <w:rPr>
                <w:noProof/>
              </w:rPr>
              <w:pict>
                <v:rect id="RQ" o:spid="_x0000_s1026" style="position:absolute;left:0;text-align:left;margin-left:173.3pt;margin-top:337.15pt;width:150pt;height:20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" stroked="f">
                  <w10:anchorlock/>
                </v:rect>
              </w:pict>
            </w:r>
          </w:p>
        </w:tc>
      </w:tr>
      <w:tr w:rsidR="00FC72D3">
        <w:tc>
          <w:tcPr>
            <w:tcW w:w="9855" w:type="dxa"/>
            <w:tcBorders>
              <w:top w:val="nil"/>
              <w:left w:val="nil"/>
              <w:bottom w:val="nil"/>
              <w:right w:val="nil"/>
            </w:tcBorders>
            <w:shd w:val="clear" w:color="auto" w:fill="auto"/>
          </w:tcPr>
          <w:p w:rsidR="00FC72D3" w:rsidRDefault="00FC72D3" w:rsidP="00716760">
            <w:pPr>
              <w:pStyle w:val="affff"/>
              <w:framePr w:wrap="around"/>
              <w:numPr>
                <w:ilvl w:val="0"/>
                <w:numId w:val="0"/>
              </w:numPr>
              <w:spacing w:before="156" w:after="156"/>
            </w:pPr>
          </w:p>
        </w:tc>
      </w:tr>
    </w:tbl>
    <w:p w:rsidR="00FC72D3" w:rsidRPr="009F116F" w:rsidRDefault="00FC72D3" w:rsidP="00FC72D3">
      <w:pPr>
        <w:pStyle w:val="afffffa"/>
        <w:framePr w:wrap="around"/>
        <w:rPr>
          <w:rFonts w:eastAsiaTheme="minorEastAsia"/>
        </w:rPr>
      </w:pPr>
      <w:bookmarkStart w:id="1" w:name="FY"/>
      <w:r w:rsidRPr="00945CC5">
        <w:rPr>
          <w:rFonts w:ascii="Times New Roman"/>
        </w:rPr>
        <w:t>ICS</w:t>
      </w:r>
      <w:r w:rsidRPr="009F116F">
        <w:rPr>
          <w:rFonts w:asciiTheme="minorEastAsia" w:eastAsiaTheme="minorEastAsia" w:hAnsiTheme="minorEastAsia" w:cs="MS Mincho" w:hint="eastAsia"/>
        </w:rPr>
        <w:t> </w:t>
      </w:r>
    </w:p>
    <w:tbl>
      <w:tblPr>
        <w:tblStyle w:val="a2"/>
        <w:tblW w:w="0" w:type="auto"/>
        <w:tblLook w:val="00A0" w:firstRow="1" w:lastRow="0" w:firstColumn="1" w:lastColumn="0" w:noHBand="0" w:noVBand="0"/>
      </w:tblPr>
      <w:tblGrid>
        <w:gridCol w:w="9570"/>
      </w:tblGrid>
      <w:tr w:rsidR="00FC72D3">
        <w:tc>
          <w:tcPr>
            <w:tcW w:w="9570" w:type="dxa"/>
            <w:tcBorders>
              <w:top w:val="nil"/>
              <w:left w:val="nil"/>
              <w:bottom w:val="nil"/>
              <w:right w:val="nil"/>
            </w:tcBorders>
            <w:shd w:val="clear" w:color="auto" w:fill="auto"/>
          </w:tcPr>
          <w:p w:rsidR="00FC72D3" w:rsidRPr="009F116F" w:rsidRDefault="00E578DF" w:rsidP="007135F2">
            <w:pPr>
              <w:pStyle w:val="afffffa"/>
              <w:framePr w:wrap="around"/>
              <w:numPr>
                <w:ilvl w:val="0"/>
                <w:numId w:val="0"/>
              </w:numPr>
              <w:rPr>
                <w:rFonts w:asciiTheme="minorEastAsia" w:eastAsiaTheme="minorEastAsia" w:hAnsiTheme="minorEastAsia"/>
              </w:rPr>
            </w:pPr>
            <w:r>
              <w:rPr>
                <w:rFonts w:asciiTheme="minorEastAsia" w:eastAsiaTheme="minorEastAsia" w:hAnsiTheme="minorEastAsia"/>
                <w:noProof/>
              </w:rPr>
              <w:pict>
                <v:rect id="BAH" o:spid="_x0000_s1031" style="position:absolute;margin-left:-5.25pt;margin-top:0;width:68.25pt;height:15.6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" stroked="f"/>
              </w:pict>
            </w:r>
          </w:p>
        </w:tc>
      </w:tr>
    </w:tbl>
    <w:p w:rsidR="00FC72D3" w:rsidRDefault="00FC72D3" w:rsidP="00FC72D3">
      <w:pPr>
        <w:pStyle w:val="affffc"/>
        <w:framePr w:wrap="around"/>
      </w:pPr>
      <w:r>
        <w:t>DB</w:t>
      </w:r>
      <w:bookmarkStart w:id="2" w:name="c3"/>
      <w:r>
        <w:rPr>
          <w:rFonts w:hint="eastAsia"/>
        </w:rPr>
        <w:t>44</w:t>
      </w:r>
      <w:bookmarkEnd w:id="2"/>
    </w:p>
    <w:p w:rsidR="00FC72D3" w:rsidRDefault="00FC72D3" w:rsidP="00FC72D3">
      <w:pPr>
        <w:pStyle w:val="affffd"/>
        <w:framePr w:wrap="around"/>
      </w:pPr>
      <w:bookmarkStart w:id="3" w:name="c4"/>
      <w:r>
        <w:rPr>
          <w:rFonts w:hint="eastAsia"/>
        </w:rPr>
        <w:t>广东省</w:t>
      </w:r>
      <w:bookmarkEnd w:id="3"/>
      <w:r>
        <w:rPr>
          <w:rFonts w:hint="eastAsia"/>
        </w:rPr>
        <w:t>地方标准</w:t>
      </w:r>
    </w:p>
    <w:p w:rsidR="00FC72D3" w:rsidRPr="00805C43" w:rsidRDefault="00FC72D3" w:rsidP="00FC72D3">
      <w:pPr>
        <w:pStyle w:val="20"/>
        <w:framePr w:wrap="around"/>
        <w:rPr>
          <w:lang w:val="de-DE"/>
        </w:rPr>
      </w:pPr>
      <w:r w:rsidRPr="00805C43">
        <w:rPr>
          <w:rFonts w:ascii="Times New Roman"/>
          <w:lang w:val="de-DE"/>
        </w:rPr>
        <w:t xml:space="preserve">DB </w:t>
      </w:r>
      <w:bookmarkStart w:id="4" w:name="StdNo0"/>
      <w:r w:rsidRPr="00805C43">
        <w:rPr>
          <w:rFonts w:ascii="Times New Roman"/>
          <w:lang w:val="de-DE"/>
        </w:rPr>
        <w:t>44</w:t>
      </w:r>
      <w:bookmarkEnd w:id="4"/>
      <w:r w:rsidRPr="00805C43">
        <w:rPr>
          <w:lang w:val="de-DE"/>
        </w:rPr>
        <w:t>/</w:t>
      </w:r>
      <w:r w:rsidRPr="00805C43">
        <w:rPr>
          <w:rFonts w:ascii="Times New Roman"/>
          <w:lang w:val="de-DE"/>
        </w:rPr>
        <w:t>T</w:t>
      </w:r>
      <w:r w:rsidRPr="00805C43">
        <w:rPr>
          <w:lang w:val="de-DE"/>
        </w:rPr>
        <w:t xml:space="preserve"> </w:t>
      </w:r>
      <w:bookmarkStart w:id="5" w:name="StdNo1"/>
      <w:r w:rsidR="00204FAB">
        <w:fldChar w:fldCharType="begin">
          <w:ffData>
            <w:name w:val="StdNo1"/>
            <w:enabled/>
            <w:calcOnExit w:val="0"/>
            <w:textInput>
              <w:default w:val="XXXX"/>
            </w:textInput>
          </w:ffData>
        </w:fldChar>
      </w:r>
      <w:r w:rsidRPr="00C91A24">
        <w:rPr>
          <w:lang w:val="de-DE"/>
        </w:rPr>
        <w:instrText xml:space="preserve"> FORMTEXT </w:instrText>
      </w:r>
      <w:r w:rsidR="00204FAB">
        <w:fldChar w:fldCharType="separate"/>
      </w:r>
      <w:r w:rsidRPr="00C91A24">
        <w:rPr>
          <w:noProof/>
          <w:lang w:val="de-DE"/>
        </w:rPr>
        <w:t>XXXX</w:t>
      </w:r>
      <w:r w:rsidR="00204FAB">
        <w:fldChar w:fldCharType="end"/>
      </w:r>
      <w:bookmarkEnd w:id="5"/>
      <w:r w:rsidR="00072526">
        <w:t>.2</w:t>
      </w:r>
      <w:r w:rsidRPr="00805C43">
        <w:rPr>
          <w:lang w:val="de-DE"/>
        </w:rPr>
        <w:t>—</w:t>
      </w:r>
      <w:bookmarkStart w:id="6" w:name="StdNo2"/>
      <w:r w:rsidR="00204FAB">
        <w:fldChar w:fldCharType="begin">
          <w:ffData>
            <w:name w:val="StdNo2"/>
            <w:enabled/>
            <w:calcOnExit w:val="0"/>
            <w:textInput>
              <w:default w:val="XXXX"/>
              <w:maxLength w:val="4"/>
            </w:textInput>
          </w:ffData>
        </w:fldChar>
      </w:r>
      <w:r w:rsidRPr="00805C43">
        <w:rPr>
          <w:lang w:val="de-DE"/>
        </w:rPr>
        <w:instrText xml:space="preserve"> FORMTEXT </w:instrText>
      </w:r>
      <w:r w:rsidR="00204FAB">
        <w:fldChar w:fldCharType="separate"/>
      </w:r>
      <w:r w:rsidRPr="00805C43">
        <w:rPr>
          <w:noProof/>
          <w:lang w:val="de-DE"/>
        </w:rPr>
        <w:t>XXXX</w:t>
      </w:r>
      <w:r w:rsidR="00204FAB">
        <w:fldChar w:fldCharType="end"/>
      </w:r>
      <w:bookmarkEnd w:id="6"/>
    </w:p>
    <w:tbl>
      <w:tblPr>
        <w:tblStyle w:val="a2"/>
        <w:tblW w:w="9439" w:type="dxa"/>
        <w:tblLook w:val="00A0" w:firstRow="1" w:lastRow="0" w:firstColumn="1" w:lastColumn="0" w:noHBand="0" w:noVBand="0"/>
      </w:tblPr>
      <w:tblGrid>
        <w:gridCol w:w="9439"/>
      </w:tblGrid>
      <w:tr w:rsidR="00FC72D3">
        <w:trPr>
          <w:trHeight w:val="1"/>
        </w:trPr>
        <w:tc>
          <w:tcPr>
            <w:tcW w:w="9439" w:type="dxa"/>
            <w:tcBorders>
              <w:top w:val="nil"/>
              <w:left w:val="nil"/>
              <w:bottom w:val="nil"/>
              <w:right w:val="nil"/>
            </w:tcBorders>
            <w:shd w:val="clear" w:color="auto" w:fill="auto"/>
          </w:tcPr>
          <w:bookmarkStart w:id="7" w:name="DT"/>
          <w:p w:rsidR="00FC72D3" w:rsidRDefault="00204FAB" w:rsidP="00FC72D3">
            <w:pPr>
              <w:pStyle w:val="afffa"/>
              <w:framePr w:wrap="around"/>
              <w:spacing w:before="156"/>
            </w:pPr>
            <w:r>
              <w:fldChar w:fldCharType="begin">
                <w:ffData>
                  <w:name w:val="DT"/>
                  <w:enabled/>
                  <w:calcOnExit w:val="0"/>
                  <w:entryMacro w:val="ShowHelp4"/>
                  <w:textInput/>
                </w:ffData>
              </w:fldChar>
            </w:r>
            <w:r w:rsidR="00FC72D3">
              <w:instrText xml:space="preserve"> FORMTEXT </w:instrText>
            </w:r>
            <w:r>
              <w:fldChar w:fldCharType="separate"/>
            </w:r>
            <w:r w:rsidR="00FC72D3">
              <w:rPr>
                <w:rFonts w:ascii="MS Mincho" w:eastAsia="MS Mincho" w:hAnsi="MS Mincho" w:cs="MS Mincho" w:hint="eastAsia"/>
              </w:rPr>
              <w:t> </w:t>
            </w:r>
            <w:r w:rsidR="00FC72D3">
              <w:rPr>
                <w:rFonts w:ascii="MS Mincho" w:eastAsia="MS Mincho" w:hAnsi="MS Mincho" w:cs="MS Mincho" w:hint="eastAsia"/>
              </w:rPr>
              <w:t> </w:t>
            </w:r>
            <w:r w:rsidR="00FC72D3">
              <w:rPr>
                <w:rFonts w:ascii="MS Mincho" w:eastAsia="MS Mincho" w:hAnsi="MS Mincho" w:cs="MS Mincho" w:hint="eastAsia"/>
              </w:rPr>
              <w:t> </w:t>
            </w:r>
            <w:r w:rsidR="00FC72D3">
              <w:rPr>
                <w:rFonts w:ascii="MS Mincho" w:eastAsia="MS Mincho" w:hAnsi="MS Mincho" w:cs="MS Mincho" w:hint="eastAsia"/>
              </w:rPr>
              <w:t> </w:t>
            </w:r>
            <w:r w:rsidR="00FC72D3">
              <w:rPr>
                <w:rFonts w:ascii="MS Mincho" w:eastAsia="MS Mincho" w:hAnsi="MS Mincho" w:cs="MS Mincho" w:hint="eastAsia"/>
              </w:rPr>
              <w:t> </w:t>
            </w:r>
            <w:r>
              <w:fldChar w:fldCharType="end"/>
            </w:r>
            <w:bookmarkEnd w:id="7"/>
          </w:p>
        </w:tc>
      </w:tr>
    </w:tbl>
    <w:p w:rsidR="00FC72D3" w:rsidRDefault="00FC72D3" w:rsidP="00FC72D3">
      <w:pPr>
        <w:pStyle w:val="20"/>
        <w:framePr w:wrap="around"/>
      </w:pPr>
    </w:p>
    <w:p w:rsidR="00FC72D3" w:rsidRDefault="00FC72D3" w:rsidP="00FC72D3">
      <w:pPr>
        <w:pStyle w:val="20"/>
        <w:framePr w:wrap="around"/>
      </w:pPr>
    </w:p>
    <w:p w:rsidR="00FC72D3" w:rsidRDefault="00204FAB" w:rsidP="00E103F8">
      <w:pPr>
        <w:pStyle w:val="af4"/>
        <w:framePr w:w="3661" w:h="556" w:hRule="exact" w:wrap="around" w:hAnchor="page" w:x="1321" w:y="13996"/>
        <w:numPr>
          <w:ilvl w:val="0"/>
          <w:numId w:val="0"/>
        </w:numPr>
      </w:pPr>
      <w:r w:rsidRPr="00945CC5">
        <w:rPr>
          <w:rFonts w:ascii="黑体"/>
        </w:rPr>
        <w:fldChar w:fldCharType="begin">
          <w:ffData>
            <w:name w:val="FY"/>
            <w:enabled/>
            <w:calcOnExit w:val="0"/>
            <w:entryMacro w:val="ShowHelp8"/>
            <w:textInput>
              <w:default w:val="XXXX"/>
              <w:maxLength w:val="4"/>
            </w:textInput>
          </w:ffData>
        </w:fldChar>
      </w:r>
      <w:r w:rsidR="00FC72D3" w:rsidRPr="00945CC5">
        <w:rPr>
          <w:rFonts w:ascii="黑体"/>
        </w:rPr>
        <w:instrText xml:space="preserve"> FORMTEXT </w:instrText>
      </w:r>
      <w:r w:rsidRPr="00945CC5">
        <w:rPr>
          <w:rFonts w:ascii="黑体"/>
        </w:rPr>
      </w:r>
      <w:r w:rsidRPr="00945CC5">
        <w:rPr>
          <w:rFonts w:ascii="黑体"/>
        </w:rPr>
        <w:fldChar w:fldCharType="separate"/>
      </w:r>
      <w:r w:rsidR="00FC72D3">
        <w:rPr>
          <w:rFonts w:ascii="黑体"/>
        </w:rPr>
        <w:t>XXXX</w:t>
      </w:r>
      <w:r w:rsidRPr="00945CC5">
        <w:rPr>
          <w:rFonts w:ascii="黑体"/>
        </w:rPr>
        <w:fldChar w:fldCharType="end"/>
      </w:r>
      <w:bookmarkEnd w:id="1"/>
      <w:r w:rsidR="00FC72D3">
        <w:t xml:space="preserve"> </w:t>
      </w:r>
      <w:r w:rsidR="00FC72D3" w:rsidRPr="00945CC5">
        <w:rPr>
          <w:rFonts w:ascii="黑体"/>
        </w:rPr>
        <w:t>-</w:t>
      </w:r>
      <w:r w:rsidR="00FC72D3">
        <w:t xml:space="preserve"> </w:t>
      </w:r>
      <w:r w:rsidRPr="00945CC5">
        <w:rPr>
          <w:rFonts w:ascii="黑体"/>
        </w:rPr>
        <w:fldChar w:fldCharType="begin">
          <w:ffData>
            <w:name w:val="FM"/>
            <w:enabled/>
            <w:calcOnExit w:val="0"/>
            <w:entryMacro w:val="ShowHelp8"/>
            <w:textInput>
              <w:default w:val="XX"/>
              <w:maxLength w:val="2"/>
            </w:textInput>
          </w:ffData>
        </w:fldChar>
      </w:r>
      <w:r w:rsidR="00FC72D3" w:rsidRPr="00945CC5">
        <w:rPr>
          <w:rFonts w:ascii="黑体"/>
        </w:rPr>
        <w:instrText xml:space="preserve"> FORMTEXT </w:instrText>
      </w:r>
      <w:r w:rsidRPr="00945CC5">
        <w:rPr>
          <w:rFonts w:ascii="黑体"/>
        </w:rPr>
      </w:r>
      <w:r w:rsidRPr="00945CC5">
        <w:rPr>
          <w:rFonts w:ascii="黑体"/>
        </w:rPr>
        <w:fldChar w:fldCharType="separate"/>
      </w:r>
      <w:r w:rsidR="00FC72D3" w:rsidRPr="00945CC5">
        <w:rPr>
          <w:rFonts w:ascii="黑体"/>
          <w:noProof/>
        </w:rPr>
        <w:t>XX</w:t>
      </w:r>
      <w:r w:rsidRPr="00945CC5">
        <w:rPr>
          <w:rFonts w:ascii="黑体"/>
        </w:rPr>
        <w:fldChar w:fldCharType="end"/>
      </w:r>
      <w:r w:rsidR="00FC72D3">
        <w:t xml:space="preserve"> </w:t>
      </w:r>
      <w:r w:rsidR="00FC72D3" w:rsidRPr="00945CC5">
        <w:rPr>
          <w:rFonts w:ascii="黑体"/>
        </w:rPr>
        <w:t>-</w:t>
      </w:r>
      <w:r w:rsidR="00FC72D3">
        <w:t xml:space="preserve"> </w:t>
      </w:r>
      <w:bookmarkStart w:id="8" w:name="FD"/>
      <w:r w:rsidRPr="00945CC5">
        <w:rPr>
          <w:rFonts w:ascii="黑体"/>
        </w:rPr>
        <w:fldChar w:fldCharType="begin">
          <w:ffData>
            <w:name w:val="SM"/>
            <w:enabled/>
            <w:calcOnExit w:val="0"/>
            <w:entryMacro w:val="ShowHelp9"/>
            <w:textInput>
              <w:default w:val="XX"/>
              <w:maxLength w:val="2"/>
            </w:textInput>
          </w:ffData>
        </w:fldChar>
      </w:r>
      <w:r w:rsidR="00FC72D3" w:rsidRPr="00945CC5">
        <w:rPr>
          <w:rFonts w:ascii="黑体"/>
        </w:rPr>
        <w:instrText xml:space="preserve"> FORMTEXT </w:instrText>
      </w:r>
      <w:r w:rsidRPr="00945CC5">
        <w:rPr>
          <w:rFonts w:ascii="黑体"/>
        </w:rPr>
      </w:r>
      <w:r w:rsidRPr="00945CC5">
        <w:rPr>
          <w:rFonts w:ascii="黑体"/>
        </w:rPr>
        <w:fldChar w:fldCharType="separate"/>
      </w:r>
      <w:r w:rsidR="00FC72D3" w:rsidRPr="00945CC5">
        <w:rPr>
          <w:rFonts w:ascii="黑体"/>
          <w:noProof/>
        </w:rPr>
        <w:t>XX</w:t>
      </w:r>
      <w:r w:rsidRPr="00945CC5">
        <w:rPr>
          <w:rFonts w:ascii="黑体"/>
        </w:rPr>
        <w:fldChar w:fldCharType="end"/>
      </w:r>
      <w:bookmarkEnd w:id="8"/>
      <w:r w:rsidR="00FC72D3">
        <w:rPr>
          <w:rFonts w:hint="eastAsia"/>
        </w:rPr>
        <w:t>发布</w:t>
      </w:r>
      <w:r w:rsidR="00E578DF">
        <w:rPr>
          <w:noProof/>
        </w:rPr>
        <w:pict>
          <v:line id="Line 3" o:spid="_x0000_s1030" style="position:absolute;z-index:251656192;visibility:visible;mso-position-horizontal-relative:text;mso-position-vertical-relative:page" from="-7.45pt,734.25pt" to="474.45pt,73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PbBEgIAACg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">
            <w10:wrap anchory="page"/>
            <w10:anchorlock/>
          </v:line>
        </w:pict>
      </w:r>
    </w:p>
    <w:bookmarkStart w:id="9" w:name="SY"/>
    <w:p w:rsidR="00FC72D3" w:rsidRDefault="00204FAB" w:rsidP="00E103F8">
      <w:pPr>
        <w:pStyle w:val="affffff2"/>
        <w:framePr w:wrap="around" w:hAnchor="page" w:x="6076" w:y="13936"/>
      </w:pPr>
      <w:r w:rsidRPr="00945CC5">
        <w:rPr>
          <w:rFonts w:ascii="黑体"/>
        </w:rPr>
        <w:fldChar w:fldCharType="begin">
          <w:ffData>
            <w:name w:val="SY"/>
            <w:enabled/>
            <w:calcOnExit w:val="0"/>
            <w:entryMacro w:val="ShowHelp9"/>
            <w:textInput>
              <w:default w:val="XXXX"/>
              <w:maxLength w:val="4"/>
            </w:textInput>
          </w:ffData>
        </w:fldChar>
      </w:r>
      <w:r w:rsidR="00FC72D3" w:rsidRPr="00945CC5">
        <w:rPr>
          <w:rFonts w:ascii="黑体"/>
        </w:rPr>
        <w:instrText xml:space="preserve"> FORMTEXT </w:instrText>
      </w:r>
      <w:r w:rsidRPr="00945CC5">
        <w:rPr>
          <w:rFonts w:ascii="黑体"/>
        </w:rPr>
      </w:r>
      <w:r w:rsidRPr="00945CC5">
        <w:rPr>
          <w:rFonts w:ascii="黑体"/>
        </w:rPr>
        <w:fldChar w:fldCharType="separate"/>
      </w:r>
      <w:r w:rsidR="00FC72D3">
        <w:rPr>
          <w:rFonts w:ascii="黑体"/>
        </w:rPr>
        <w:t>XXXX</w:t>
      </w:r>
      <w:r w:rsidRPr="00945CC5">
        <w:rPr>
          <w:rFonts w:ascii="黑体"/>
        </w:rPr>
        <w:fldChar w:fldCharType="end"/>
      </w:r>
      <w:bookmarkEnd w:id="9"/>
      <w:r w:rsidR="00FC72D3">
        <w:t xml:space="preserve"> </w:t>
      </w:r>
      <w:r w:rsidR="00FC72D3" w:rsidRPr="00945CC5">
        <w:rPr>
          <w:rFonts w:ascii="黑体"/>
        </w:rPr>
        <w:t>-</w:t>
      </w:r>
      <w:r w:rsidR="00FC72D3">
        <w:t xml:space="preserve"> </w:t>
      </w:r>
      <w:bookmarkStart w:id="10" w:name="SM"/>
      <w:r w:rsidRPr="00945CC5">
        <w:rPr>
          <w:rFonts w:ascii="黑体"/>
        </w:rPr>
        <w:fldChar w:fldCharType="begin">
          <w:ffData>
            <w:name w:val="SM"/>
            <w:enabled/>
            <w:calcOnExit w:val="0"/>
            <w:entryMacro w:val="ShowHelp9"/>
            <w:textInput>
              <w:default w:val="XX"/>
              <w:maxLength w:val="2"/>
            </w:textInput>
          </w:ffData>
        </w:fldChar>
      </w:r>
      <w:r w:rsidR="00FC72D3" w:rsidRPr="00945CC5">
        <w:rPr>
          <w:rFonts w:ascii="黑体"/>
        </w:rPr>
        <w:instrText xml:space="preserve"> FORMTEXT </w:instrText>
      </w:r>
      <w:r w:rsidRPr="00945CC5">
        <w:rPr>
          <w:rFonts w:ascii="黑体"/>
        </w:rPr>
      </w:r>
      <w:r w:rsidRPr="00945CC5">
        <w:rPr>
          <w:rFonts w:ascii="黑体"/>
        </w:rPr>
        <w:fldChar w:fldCharType="separate"/>
      </w:r>
      <w:r w:rsidR="00FC72D3" w:rsidRPr="00945CC5">
        <w:rPr>
          <w:rFonts w:ascii="黑体"/>
          <w:noProof/>
        </w:rPr>
        <w:t>XX</w:t>
      </w:r>
      <w:r w:rsidRPr="00945CC5">
        <w:rPr>
          <w:rFonts w:ascii="黑体"/>
        </w:rPr>
        <w:fldChar w:fldCharType="end"/>
      </w:r>
      <w:bookmarkEnd w:id="10"/>
      <w:r w:rsidR="00FC72D3">
        <w:t xml:space="preserve"> </w:t>
      </w:r>
      <w:r w:rsidR="00FC72D3" w:rsidRPr="00945CC5">
        <w:rPr>
          <w:rFonts w:ascii="黑体"/>
        </w:rPr>
        <w:t>-</w:t>
      </w:r>
      <w:r w:rsidR="00FC72D3">
        <w:t xml:space="preserve"> </w:t>
      </w:r>
      <w:bookmarkStart w:id="11" w:name="SD"/>
      <w:r w:rsidRPr="00945CC5">
        <w:rPr>
          <w:rFonts w:ascii="黑体"/>
        </w:rPr>
        <w:fldChar w:fldCharType="begin">
          <w:ffData>
            <w:name w:val="SM"/>
            <w:enabled/>
            <w:calcOnExit w:val="0"/>
            <w:entryMacro w:val="ShowHelp9"/>
            <w:textInput>
              <w:default w:val="XX"/>
              <w:maxLength w:val="2"/>
            </w:textInput>
          </w:ffData>
        </w:fldChar>
      </w:r>
      <w:r w:rsidR="00FC72D3" w:rsidRPr="00945CC5">
        <w:rPr>
          <w:rFonts w:ascii="黑体"/>
        </w:rPr>
        <w:instrText xml:space="preserve"> FORMTEXT </w:instrText>
      </w:r>
      <w:r w:rsidRPr="00945CC5">
        <w:rPr>
          <w:rFonts w:ascii="黑体"/>
        </w:rPr>
      </w:r>
      <w:r w:rsidRPr="00945CC5">
        <w:rPr>
          <w:rFonts w:ascii="黑体"/>
        </w:rPr>
        <w:fldChar w:fldCharType="separate"/>
      </w:r>
      <w:r w:rsidR="00FC72D3" w:rsidRPr="00945CC5">
        <w:rPr>
          <w:rFonts w:ascii="黑体"/>
          <w:noProof/>
        </w:rPr>
        <w:t>XX</w:t>
      </w:r>
      <w:r w:rsidRPr="00945CC5">
        <w:rPr>
          <w:rFonts w:ascii="黑体"/>
        </w:rPr>
        <w:fldChar w:fldCharType="end"/>
      </w:r>
      <w:bookmarkEnd w:id="11"/>
      <w:r w:rsidR="00FC72D3">
        <w:rPr>
          <w:rFonts w:hint="eastAsia"/>
        </w:rPr>
        <w:t>实施</w:t>
      </w:r>
    </w:p>
    <w:p w:rsidR="00FC72D3" w:rsidRDefault="00E578DF" w:rsidP="00FC72D3">
      <w:pPr>
        <w:pStyle w:val="affffe"/>
        <w:framePr w:wrap="around"/>
        <w:ind w:firstLine="360"/>
        <w:rPr>
          <w:rStyle w:val="afff7"/>
        </w:rPr>
      </w:pPr>
      <w:bookmarkStart w:id="12" w:name="fm"/>
      <w:r>
        <w:rPr>
          <w:noProof/>
          <w:w w:val="100"/>
        </w:rPr>
        <w:pict>
          <v:rect id="LB" o:spid="_x0000_s1029" style="position:absolute;left:0;text-align:left;margin-left:142.55pt;margin-top:-310.45pt;width:100pt;height:24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" stroked="f"/>
        </w:pict>
      </w:r>
      <w:r>
        <w:rPr>
          <w:noProof/>
          <w:w w:val="100"/>
        </w:rPr>
        <w:pict>
          <v:rect id="DT" o:spid="_x0000_s1028" style="position:absolute;left:0;text-align:left;margin-left:347.55pt;margin-top:-585.45pt;width:90pt;height:18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" stroked="f"/>
        </w:pict>
      </w:r>
      <w:r>
        <w:rPr>
          <w:noProof/>
          <w:w w:val="100"/>
        </w:rPr>
        <w:pict>
          <v:line id="Line 5" o:spid="_x0000_s1027" style="position:absolute;left:0;text-align:left;z-index:251658240;visibility:visible" from="-36.6pt,-552.85pt" to="445.3pt,-55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EeW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"/>
        </w:pict>
      </w:r>
      <w:bookmarkEnd w:id="12"/>
      <w:r w:rsidR="00FC72D3">
        <w:rPr>
          <w:rFonts w:hint="eastAsia"/>
        </w:rPr>
        <w:t>广东省</w:t>
      </w:r>
      <w:r w:rsidR="00527570">
        <w:rPr>
          <w:rFonts w:hint="eastAsia"/>
        </w:rPr>
        <w:t>市场监督管理</w:t>
      </w:r>
      <w:r w:rsidR="00FC72D3">
        <w:rPr>
          <w:rFonts w:hint="eastAsia"/>
        </w:rPr>
        <w:t>局</w:t>
      </w:r>
      <w:r w:rsidR="00FC72D3">
        <w:rPr>
          <w:rFonts w:ascii="MS Mincho" w:eastAsia="MS Mincho" w:hAnsi="MS Mincho" w:cs="MS Mincho" w:hint="eastAsia"/>
        </w:rPr>
        <w:t> </w:t>
      </w:r>
      <w:r w:rsidR="00FC72D3">
        <w:rPr>
          <w:rFonts w:ascii="MS Mincho" w:eastAsia="MS Mincho" w:hAnsi="MS Mincho" w:cs="MS Mincho" w:hint="eastAsia"/>
        </w:rPr>
        <w:t> </w:t>
      </w:r>
      <w:r w:rsidR="00FC72D3" w:rsidRPr="00945CC5">
        <w:rPr>
          <w:rStyle w:val="afff7"/>
          <w:rFonts w:hint="eastAsia"/>
        </w:rPr>
        <w:t>发布</w:t>
      </w:r>
    </w:p>
    <w:p w:rsidR="00FC72D3" w:rsidRDefault="00FC72D3" w:rsidP="00A158C4">
      <w:pPr>
        <w:jc w:val="center"/>
        <w:rPr>
          <w:rFonts w:ascii="黑体" w:eastAsia="黑体"/>
          <w:sz w:val="32"/>
          <w:szCs w:val="32"/>
        </w:rPr>
        <w:sectPr w:rsidR="00FC72D3" w:rsidSect="00FC72D3">
          <w:headerReference w:type="even" r:id="rId9"/>
          <w:headerReference w:type="default" r:id="rId10"/>
          <w:footerReference w:type="even" r:id="rId11"/>
          <w:footerReference w:type="default" r:id="rId12"/>
          <w:headerReference w:type="first" r:id="rId13"/>
          <w:type w:val="oddPage"/>
          <w:pgSz w:w="11906" w:h="16838" w:code="9"/>
          <w:pgMar w:top="567" w:right="1134" w:bottom="1134" w:left="1418" w:header="1418" w:footer="1134" w:gutter="0"/>
          <w:pgNumType w:fmt="upperRoman" w:start="1"/>
          <w:cols w:space="425"/>
          <w:formProt w:val="0"/>
          <w:titlePg/>
          <w:docGrid w:type="lines" w:linePitch="312"/>
        </w:sectPr>
      </w:pPr>
    </w:p>
    <w:p w:rsidR="00A158C4" w:rsidRDefault="00A158C4" w:rsidP="004002ED">
      <w:pPr>
        <w:spacing w:line="360" w:lineRule="auto"/>
        <w:jc w:val="center"/>
        <w:rPr>
          <w:rFonts w:ascii="黑体" w:eastAsia="黑体"/>
          <w:sz w:val="32"/>
          <w:szCs w:val="32"/>
        </w:rPr>
      </w:pPr>
      <w:r w:rsidRPr="00A158C4">
        <w:rPr>
          <w:rFonts w:ascii="黑体" w:eastAsia="黑体" w:hint="eastAsia"/>
          <w:sz w:val="32"/>
          <w:szCs w:val="32"/>
        </w:rPr>
        <w:lastRenderedPageBreak/>
        <w:t>目 次</w:t>
      </w:r>
    </w:p>
    <w:p w:rsidR="001231FE" w:rsidRDefault="00204FAB">
      <w:pPr>
        <w:pStyle w:val="12"/>
        <w:rPr>
          <w:rFonts w:asciiTheme="minorHAnsi" w:hAnsiTheme="minorHAnsi" w:cstheme="minorBidi"/>
          <w:bCs w:val="0"/>
          <w:caps w:val="0"/>
          <w:noProof/>
          <w:szCs w:val="22"/>
        </w:rPr>
      </w:pPr>
      <w:r w:rsidRPr="005B3694">
        <w:rPr>
          <w:rFonts w:ascii="宋体" w:eastAsia="宋体" w:hAnsi="宋体"/>
          <w:szCs w:val="21"/>
          <w:highlight w:val="yellow"/>
        </w:rPr>
        <w:fldChar w:fldCharType="begin"/>
      </w:r>
      <w:r w:rsidR="001C1AA1" w:rsidRPr="005B3694">
        <w:rPr>
          <w:rFonts w:ascii="宋体" w:eastAsia="宋体" w:hAnsi="宋体"/>
          <w:szCs w:val="21"/>
          <w:highlight w:val="yellow"/>
        </w:rPr>
        <w:instrText xml:space="preserve"> TOC \o "1-3" \h \z \u </w:instrText>
      </w:r>
      <w:r w:rsidRPr="005B3694">
        <w:rPr>
          <w:rFonts w:ascii="宋体" w:eastAsia="宋体" w:hAnsi="宋体"/>
          <w:szCs w:val="21"/>
          <w:highlight w:val="yellow"/>
        </w:rPr>
        <w:fldChar w:fldCharType="separate"/>
      </w:r>
      <w:hyperlink w:anchor="_Toc12958134" w:history="1">
        <w:r w:rsidR="001231FE" w:rsidRPr="00DF2227">
          <w:rPr>
            <w:rStyle w:val="afff6"/>
            <w:rFonts w:hint="eastAsia"/>
          </w:rPr>
          <w:t>前言</w:t>
        </w:r>
        <w:r w:rsidR="001231FE">
          <w:rPr>
            <w:noProof/>
            <w:webHidden/>
          </w:rPr>
          <w:tab/>
        </w:r>
        <w:r w:rsidR="001231FE">
          <w:rPr>
            <w:noProof/>
            <w:webHidden/>
          </w:rPr>
          <w:fldChar w:fldCharType="begin"/>
        </w:r>
        <w:r w:rsidR="001231FE">
          <w:rPr>
            <w:noProof/>
            <w:webHidden/>
          </w:rPr>
          <w:instrText xml:space="preserve"> PAGEREF _Toc12958134 \h </w:instrText>
        </w:r>
        <w:r w:rsidR="001231FE">
          <w:rPr>
            <w:noProof/>
            <w:webHidden/>
          </w:rPr>
        </w:r>
        <w:r w:rsidR="001231FE">
          <w:rPr>
            <w:noProof/>
            <w:webHidden/>
          </w:rPr>
          <w:fldChar w:fldCharType="separate"/>
        </w:r>
        <w:r w:rsidR="001231FE">
          <w:rPr>
            <w:noProof/>
            <w:webHidden/>
          </w:rPr>
          <w:t>IV</w:t>
        </w:r>
        <w:r w:rsidR="001231FE">
          <w:rPr>
            <w:noProof/>
            <w:webHidden/>
          </w:rPr>
          <w:fldChar w:fldCharType="end"/>
        </w:r>
      </w:hyperlink>
    </w:p>
    <w:p w:rsidR="001231FE" w:rsidRDefault="001231FE">
      <w:pPr>
        <w:pStyle w:val="27"/>
        <w:rPr>
          <w:rFonts w:asciiTheme="minorHAnsi" w:eastAsiaTheme="minorEastAsia" w:hAnsiTheme="minorHAnsi" w:cstheme="minorBidi"/>
          <w:smallCaps w:val="0"/>
          <w:noProof/>
          <w:szCs w:val="22"/>
        </w:rPr>
      </w:pPr>
      <w:hyperlink w:anchor="_Toc12958136" w:history="1">
        <w:r w:rsidRPr="00DF2227">
          <w:rPr>
            <w:rStyle w:val="afff6"/>
            <w:rFonts w:hAnsi="黑体"/>
          </w:rPr>
          <w:t xml:space="preserve">1  </w:t>
        </w:r>
        <w:r w:rsidRPr="00DF2227">
          <w:rPr>
            <w:rStyle w:val="afff6"/>
            <w:rFonts w:hAnsi="黑体" w:hint="eastAsia"/>
          </w:rPr>
          <w:t>范围</w:t>
        </w:r>
        <w:r>
          <w:rPr>
            <w:noProof/>
            <w:webHidden/>
          </w:rPr>
          <w:tab/>
        </w:r>
        <w:r>
          <w:rPr>
            <w:noProof/>
            <w:webHidden/>
          </w:rPr>
          <w:fldChar w:fldCharType="begin"/>
        </w:r>
        <w:r>
          <w:rPr>
            <w:noProof/>
            <w:webHidden/>
          </w:rPr>
          <w:instrText xml:space="preserve"> PAGEREF _Toc12958136 \h </w:instrText>
        </w:r>
        <w:r>
          <w:rPr>
            <w:noProof/>
            <w:webHidden/>
          </w:rPr>
        </w:r>
        <w:r>
          <w:rPr>
            <w:noProof/>
            <w:webHidden/>
          </w:rPr>
          <w:fldChar w:fldCharType="separate"/>
        </w:r>
        <w:r>
          <w:rPr>
            <w:noProof/>
            <w:webHidden/>
          </w:rPr>
          <w:t>1</w:t>
        </w:r>
        <w:r>
          <w:rPr>
            <w:noProof/>
            <w:webHidden/>
          </w:rPr>
          <w:fldChar w:fldCharType="end"/>
        </w:r>
      </w:hyperlink>
    </w:p>
    <w:p w:rsidR="001231FE" w:rsidRDefault="001231FE">
      <w:pPr>
        <w:pStyle w:val="27"/>
        <w:rPr>
          <w:rFonts w:asciiTheme="minorHAnsi" w:eastAsiaTheme="minorEastAsia" w:hAnsiTheme="minorHAnsi" w:cstheme="minorBidi"/>
          <w:smallCaps w:val="0"/>
          <w:noProof/>
          <w:szCs w:val="22"/>
        </w:rPr>
      </w:pPr>
      <w:hyperlink w:anchor="_Toc12958137" w:history="1">
        <w:r w:rsidRPr="00DF2227">
          <w:rPr>
            <w:rStyle w:val="afff6"/>
            <w:rFonts w:hAnsi="黑体"/>
          </w:rPr>
          <w:t xml:space="preserve">2  </w:t>
        </w:r>
        <w:r w:rsidRPr="00DF2227">
          <w:rPr>
            <w:rStyle w:val="afff6"/>
            <w:rFonts w:hAnsi="黑体" w:hint="eastAsia"/>
          </w:rPr>
          <w:t>规范性引用文件</w:t>
        </w:r>
        <w:r>
          <w:rPr>
            <w:noProof/>
            <w:webHidden/>
          </w:rPr>
          <w:tab/>
        </w:r>
        <w:r>
          <w:rPr>
            <w:noProof/>
            <w:webHidden/>
          </w:rPr>
          <w:fldChar w:fldCharType="begin"/>
        </w:r>
        <w:r>
          <w:rPr>
            <w:noProof/>
            <w:webHidden/>
          </w:rPr>
          <w:instrText xml:space="preserve"> PAGEREF _Toc12958137 \h </w:instrText>
        </w:r>
        <w:r>
          <w:rPr>
            <w:noProof/>
            <w:webHidden/>
          </w:rPr>
        </w:r>
        <w:r>
          <w:rPr>
            <w:noProof/>
            <w:webHidden/>
          </w:rPr>
          <w:fldChar w:fldCharType="separate"/>
        </w:r>
        <w:r>
          <w:rPr>
            <w:noProof/>
            <w:webHidden/>
          </w:rPr>
          <w:t>1</w:t>
        </w:r>
        <w:r>
          <w:rPr>
            <w:noProof/>
            <w:webHidden/>
          </w:rPr>
          <w:fldChar w:fldCharType="end"/>
        </w:r>
      </w:hyperlink>
    </w:p>
    <w:p w:rsidR="001231FE" w:rsidRDefault="001231FE">
      <w:pPr>
        <w:pStyle w:val="27"/>
        <w:rPr>
          <w:rFonts w:asciiTheme="minorHAnsi" w:eastAsiaTheme="minorEastAsia" w:hAnsiTheme="minorHAnsi" w:cstheme="minorBidi"/>
          <w:smallCaps w:val="0"/>
          <w:noProof/>
          <w:szCs w:val="22"/>
        </w:rPr>
      </w:pPr>
      <w:hyperlink w:anchor="_Toc12958138" w:history="1">
        <w:r w:rsidRPr="00DF2227">
          <w:rPr>
            <w:rStyle w:val="afff6"/>
            <w:rFonts w:hAnsi="黑体"/>
          </w:rPr>
          <w:t xml:space="preserve">3  </w:t>
        </w:r>
        <w:r w:rsidRPr="00DF2227">
          <w:rPr>
            <w:rStyle w:val="afff6"/>
            <w:rFonts w:hAnsi="黑体" w:hint="eastAsia"/>
          </w:rPr>
          <w:t>术语和定义</w:t>
        </w:r>
        <w:r>
          <w:rPr>
            <w:noProof/>
            <w:webHidden/>
          </w:rPr>
          <w:tab/>
        </w:r>
        <w:r>
          <w:rPr>
            <w:noProof/>
            <w:webHidden/>
          </w:rPr>
          <w:fldChar w:fldCharType="begin"/>
        </w:r>
        <w:r>
          <w:rPr>
            <w:noProof/>
            <w:webHidden/>
          </w:rPr>
          <w:instrText xml:space="preserve"> PAGEREF _Toc12958138 \h </w:instrText>
        </w:r>
        <w:r>
          <w:rPr>
            <w:noProof/>
            <w:webHidden/>
          </w:rPr>
        </w:r>
        <w:r>
          <w:rPr>
            <w:noProof/>
            <w:webHidden/>
          </w:rPr>
          <w:fldChar w:fldCharType="separate"/>
        </w:r>
        <w:r>
          <w:rPr>
            <w:noProof/>
            <w:webHidden/>
          </w:rPr>
          <w:t>1</w:t>
        </w:r>
        <w:r>
          <w:rPr>
            <w:noProof/>
            <w:webHidden/>
          </w:rPr>
          <w:fldChar w:fldCharType="end"/>
        </w:r>
      </w:hyperlink>
    </w:p>
    <w:p w:rsidR="001231FE" w:rsidRDefault="001231FE" w:rsidP="001231FE">
      <w:pPr>
        <w:pStyle w:val="27"/>
        <w:rPr>
          <w:rFonts w:asciiTheme="minorHAnsi" w:eastAsiaTheme="minorEastAsia" w:hAnsiTheme="minorHAnsi" w:cstheme="minorBidi" w:hint="eastAsia"/>
          <w:smallCaps w:val="0"/>
          <w:noProof/>
          <w:szCs w:val="22"/>
        </w:rPr>
      </w:pPr>
      <w:hyperlink w:anchor="_Toc12958139" w:history="1">
        <w:r w:rsidRPr="00DF2227">
          <w:rPr>
            <w:rStyle w:val="afff6"/>
            <w:rFonts w:hAnsi="黑体"/>
          </w:rPr>
          <w:t xml:space="preserve">4 </w:t>
        </w:r>
        <w:r w:rsidRPr="00DF2227">
          <w:rPr>
            <w:rStyle w:val="afff6"/>
            <w:rFonts w:hAnsi="黑体" w:hint="eastAsia"/>
          </w:rPr>
          <w:t>建设要求</w:t>
        </w:r>
        <w:r>
          <w:rPr>
            <w:noProof/>
            <w:webHidden/>
          </w:rPr>
          <w:tab/>
        </w:r>
        <w:r>
          <w:rPr>
            <w:noProof/>
            <w:webHidden/>
          </w:rPr>
          <w:fldChar w:fldCharType="begin"/>
        </w:r>
        <w:r>
          <w:rPr>
            <w:noProof/>
            <w:webHidden/>
          </w:rPr>
          <w:instrText xml:space="preserve"> PAGEREF _Toc12958139 \h </w:instrText>
        </w:r>
        <w:r>
          <w:rPr>
            <w:noProof/>
            <w:webHidden/>
          </w:rPr>
        </w:r>
        <w:r>
          <w:rPr>
            <w:noProof/>
            <w:webHidden/>
          </w:rPr>
          <w:fldChar w:fldCharType="separate"/>
        </w:r>
        <w:r>
          <w:rPr>
            <w:noProof/>
            <w:webHidden/>
          </w:rPr>
          <w:t>2</w:t>
        </w:r>
        <w:r>
          <w:rPr>
            <w:noProof/>
            <w:webHidden/>
          </w:rPr>
          <w:fldChar w:fldCharType="end"/>
        </w:r>
      </w:hyperlink>
    </w:p>
    <w:p w:rsidR="001231FE" w:rsidRDefault="001231FE" w:rsidP="001231FE">
      <w:pPr>
        <w:pStyle w:val="27"/>
        <w:rPr>
          <w:rFonts w:asciiTheme="minorHAnsi" w:eastAsiaTheme="minorEastAsia" w:hAnsiTheme="minorHAnsi" w:cstheme="minorBidi" w:hint="eastAsia"/>
          <w:smallCaps w:val="0"/>
          <w:noProof/>
          <w:szCs w:val="22"/>
        </w:rPr>
      </w:pPr>
      <w:hyperlink w:anchor="_Toc12958148" w:history="1">
        <w:r w:rsidRPr="00DF2227">
          <w:rPr>
            <w:rStyle w:val="afff6"/>
            <w:rFonts w:hAnsi="黑体"/>
          </w:rPr>
          <w:t xml:space="preserve">5 </w:t>
        </w:r>
        <w:r w:rsidRPr="00DF2227">
          <w:rPr>
            <w:rStyle w:val="afff6"/>
            <w:rFonts w:hAnsi="黑体" w:hint="eastAsia"/>
          </w:rPr>
          <w:t>专业镇申报与认定程序要求</w:t>
        </w:r>
        <w:r>
          <w:rPr>
            <w:noProof/>
            <w:webHidden/>
          </w:rPr>
          <w:tab/>
        </w:r>
        <w:r>
          <w:rPr>
            <w:noProof/>
            <w:webHidden/>
          </w:rPr>
          <w:fldChar w:fldCharType="begin"/>
        </w:r>
        <w:r>
          <w:rPr>
            <w:noProof/>
            <w:webHidden/>
          </w:rPr>
          <w:instrText xml:space="preserve"> PAGEREF _Toc12958148 \h </w:instrText>
        </w:r>
        <w:r>
          <w:rPr>
            <w:noProof/>
            <w:webHidden/>
          </w:rPr>
        </w:r>
        <w:r>
          <w:rPr>
            <w:noProof/>
            <w:webHidden/>
          </w:rPr>
          <w:fldChar w:fldCharType="separate"/>
        </w:r>
        <w:r>
          <w:rPr>
            <w:noProof/>
            <w:webHidden/>
          </w:rPr>
          <w:t>3</w:t>
        </w:r>
        <w:r>
          <w:rPr>
            <w:noProof/>
            <w:webHidden/>
          </w:rPr>
          <w:fldChar w:fldCharType="end"/>
        </w:r>
      </w:hyperlink>
    </w:p>
    <w:p w:rsidR="001231FE" w:rsidRDefault="001231FE" w:rsidP="001231FE">
      <w:pPr>
        <w:pStyle w:val="27"/>
        <w:rPr>
          <w:rFonts w:asciiTheme="minorHAnsi" w:eastAsiaTheme="minorEastAsia" w:hAnsiTheme="minorHAnsi" w:cstheme="minorBidi" w:hint="eastAsia"/>
          <w:smallCaps w:val="0"/>
          <w:noProof/>
          <w:szCs w:val="22"/>
        </w:rPr>
      </w:pPr>
      <w:hyperlink w:anchor="_Toc12958153" w:history="1">
        <w:r w:rsidRPr="00DF2227">
          <w:rPr>
            <w:rStyle w:val="afff6"/>
            <w:rFonts w:hAnsi="黑体"/>
          </w:rPr>
          <w:t xml:space="preserve">6 </w:t>
        </w:r>
        <w:r w:rsidRPr="00DF2227">
          <w:rPr>
            <w:rStyle w:val="afff6"/>
            <w:rFonts w:hAnsi="黑体" w:hint="eastAsia"/>
          </w:rPr>
          <w:t>复核与评价验收要求</w:t>
        </w:r>
        <w:r>
          <w:rPr>
            <w:noProof/>
            <w:webHidden/>
          </w:rPr>
          <w:tab/>
        </w:r>
        <w:r>
          <w:rPr>
            <w:noProof/>
            <w:webHidden/>
          </w:rPr>
          <w:fldChar w:fldCharType="begin"/>
        </w:r>
        <w:r>
          <w:rPr>
            <w:noProof/>
            <w:webHidden/>
          </w:rPr>
          <w:instrText xml:space="preserve"> PAGEREF _Toc12958153 \h </w:instrText>
        </w:r>
        <w:r>
          <w:rPr>
            <w:noProof/>
            <w:webHidden/>
          </w:rPr>
        </w:r>
        <w:r>
          <w:rPr>
            <w:noProof/>
            <w:webHidden/>
          </w:rPr>
          <w:fldChar w:fldCharType="separate"/>
        </w:r>
        <w:r>
          <w:rPr>
            <w:noProof/>
            <w:webHidden/>
          </w:rPr>
          <w:t>4</w:t>
        </w:r>
        <w:r>
          <w:rPr>
            <w:noProof/>
            <w:webHidden/>
          </w:rPr>
          <w:fldChar w:fldCharType="end"/>
        </w:r>
      </w:hyperlink>
      <w:bookmarkStart w:id="13" w:name="_GoBack"/>
      <w:bookmarkEnd w:id="13"/>
    </w:p>
    <w:p w:rsidR="001231FE" w:rsidRDefault="001231FE">
      <w:pPr>
        <w:pStyle w:val="27"/>
        <w:rPr>
          <w:rFonts w:asciiTheme="minorHAnsi" w:eastAsiaTheme="minorEastAsia" w:hAnsiTheme="minorHAnsi" w:cstheme="minorBidi"/>
          <w:smallCaps w:val="0"/>
          <w:noProof/>
          <w:szCs w:val="22"/>
        </w:rPr>
      </w:pPr>
      <w:hyperlink w:anchor="_Toc12958158" w:history="1">
        <w:r w:rsidRPr="00DF2227">
          <w:rPr>
            <w:rStyle w:val="afff6"/>
            <w:rFonts w:hint="eastAsia"/>
          </w:rPr>
          <w:t>参考文献</w:t>
        </w:r>
        <w:r>
          <w:rPr>
            <w:noProof/>
            <w:webHidden/>
          </w:rPr>
          <w:tab/>
        </w:r>
        <w:r>
          <w:rPr>
            <w:noProof/>
            <w:webHidden/>
          </w:rPr>
          <w:fldChar w:fldCharType="begin"/>
        </w:r>
        <w:r>
          <w:rPr>
            <w:noProof/>
            <w:webHidden/>
          </w:rPr>
          <w:instrText xml:space="preserve"> PAGEREF _Toc12958158 \h </w:instrText>
        </w:r>
        <w:r>
          <w:rPr>
            <w:noProof/>
            <w:webHidden/>
          </w:rPr>
        </w:r>
        <w:r>
          <w:rPr>
            <w:noProof/>
            <w:webHidden/>
          </w:rPr>
          <w:fldChar w:fldCharType="separate"/>
        </w:r>
        <w:r>
          <w:rPr>
            <w:noProof/>
            <w:webHidden/>
          </w:rPr>
          <w:t>5</w:t>
        </w:r>
        <w:r>
          <w:rPr>
            <w:noProof/>
            <w:webHidden/>
          </w:rPr>
          <w:fldChar w:fldCharType="end"/>
        </w:r>
      </w:hyperlink>
    </w:p>
    <w:p w:rsidR="00A158C4" w:rsidRPr="00301DD6" w:rsidRDefault="00204FAB" w:rsidP="004002ED">
      <w:pPr>
        <w:tabs>
          <w:tab w:val="left" w:pos="1065"/>
        </w:tabs>
        <w:spacing w:line="360" w:lineRule="auto"/>
        <w:rPr>
          <w:rFonts w:ascii="宋体" w:hAnsi="宋体"/>
          <w:szCs w:val="21"/>
        </w:rPr>
      </w:pPr>
      <w:r w:rsidRPr="005B3694">
        <w:rPr>
          <w:rFonts w:ascii="宋体" w:hAnsi="宋体"/>
          <w:bCs/>
          <w:caps/>
          <w:szCs w:val="21"/>
          <w:highlight w:val="yellow"/>
        </w:rPr>
        <w:fldChar w:fldCharType="end"/>
      </w:r>
    </w:p>
    <w:p w:rsidR="00D60D82" w:rsidRDefault="00A158C4" w:rsidP="0004530E">
      <w:pPr>
        <w:pStyle w:val="afffff"/>
        <w:spacing w:line="360" w:lineRule="auto"/>
      </w:pPr>
      <w:r w:rsidRPr="00A158C4">
        <w:lastRenderedPageBreak/>
        <w:br w:type="page"/>
      </w:r>
      <w:bookmarkStart w:id="14" w:name="_Toc269479346"/>
      <w:bookmarkStart w:id="15" w:name="_Toc269479463"/>
      <w:bookmarkStart w:id="16" w:name="_Toc269479557"/>
      <w:bookmarkStart w:id="17" w:name="_Toc12958134"/>
      <w:r w:rsidR="00D60D82">
        <w:rPr>
          <w:rFonts w:hint="eastAsia"/>
        </w:rPr>
        <w:lastRenderedPageBreak/>
        <w:t>前</w:t>
      </w:r>
      <w:bookmarkStart w:id="18" w:name="BKQY"/>
      <w:r w:rsidR="00D60D82">
        <w:t> </w:t>
      </w:r>
      <w:r w:rsidR="00D60D82">
        <w:t> </w:t>
      </w:r>
      <w:r w:rsidR="00D60D82">
        <w:rPr>
          <w:rFonts w:hint="eastAsia"/>
        </w:rPr>
        <w:t>言</w:t>
      </w:r>
      <w:bookmarkEnd w:id="0"/>
      <w:bookmarkEnd w:id="14"/>
      <w:bookmarkEnd w:id="15"/>
      <w:bookmarkEnd w:id="16"/>
      <w:bookmarkEnd w:id="17"/>
      <w:bookmarkEnd w:id="18"/>
    </w:p>
    <w:p w:rsidR="00166304" w:rsidRDefault="00166304" w:rsidP="00B346CC">
      <w:pPr>
        <w:spacing w:line="276" w:lineRule="auto"/>
        <w:ind w:firstLineChars="200" w:firstLine="420"/>
        <w:rPr>
          <w:rFonts w:ascii="宋体" w:hAnsi="Courier New" w:cs="宋体"/>
          <w:szCs w:val="21"/>
        </w:rPr>
      </w:pPr>
      <w:r>
        <w:rPr>
          <w:rFonts w:ascii="宋体" w:hAnsi="Courier New" w:cs="宋体" w:hint="eastAsia"/>
          <w:szCs w:val="21"/>
        </w:rPr>
        <w:t>本标准按照GB/T 1.1-2009给出的规则起草。</w:t>
      </w:r>
    </w:p>
    <w:p w:rsidR="00B346CC" w:rsidRPr="00B346CC" w:rsidRDefault="00B346CC" w:rsidP="00B346CC">
      <w:pPr>
        <w:spacing w:line="276" w:lineRule="auto"/>
        <w:ind w:firstLineChars="200" w:firstLine="420"/>
        <w:rPr>
          <w:rFonts w:ascii="宋体" w:hAnsi="宋体"/>
          <w:szCs w:val="21"/>
        </w:rPr>
      </w:pPr>
      <w:r w:rsidRPr="00B346CC">
        <w:rPr>
          <w:rFonts w:ascii="宋体" w:hAnsi="Courier New" w:cs="宋体" w:hint="eastAsia"/>
          <w:szCs w:val="21"/>
        </w:rPr>
        <w:t>本标准由</w:t>
      </w:r>
      <w:r w:rsidR="00543476" w:rsidRPr="00543476">
        <w:rPr>
          <w:rFonts w:ascii="宋体" w:hint="eastAsia"/>
        </w:rPr>
        <w:t>广东省专业镇发展促进会</w:t>
      </w:r>
      <w:r w:rsidRPr="00B346CC">
        <w:rPr>
          <w:rFonts w:ascii="宋体" w:hAnsi="Courier New" w:cs="宋体" w:hint="eastAsia"/>
          <w:szCs w:val="21"/>
        </w:rPr>
        <w:t>提出</w:t>
      </w:r>
      <w:r w:rsidRPr="00B346CC">
        <w:rPr>
          <w:rFonts w:ascii="宋体" w:hAnsi="宋体" w:cs="宋体" w:hint="eastAsia"/>
          <w:szCs w:val="21"/>
        </w:rPr>
        <w:t>。</w:t>
      </w:r>
    </w:p>
    <w:p w:rsidR="00B346CC" w:rsidRPr="00B346CC" w:rsidRDefault="00B346CC" w:rsidP="00B346CC">
      <w:pPr>
        <w:spacing w:line="276" w:lineRule="auto"/>
        <w:ind w:firstLineChars="200" w:firstLine="420"/>
        <w:rPr>
          <w:rFonts w:ascii="宋体" w:hAnsi="宋体"/>
          <w:szCs w:val="21"/>
        </w:rPr>
      </w:pPr>
      <w:r w:rsidRPr="00B346CC">
        <w:rPr>
          <w:rFonts w:ascii="宋体" w:hAnsi="Courier New" w:cs="宋体" w:hint="eastAsia"/>
          <w:szCs w:val="21"/>
        </w:rPr>
        <w:t>本标准由</w:t>
      </w:r>
      <w:r w:rsidR="009F116F">
        <w:rPr>
          <w:rFonts w:ascii="宋体" w:hAnsi="Courier New" w:cs="宋体" w:hint="eastAsia"/>
          <w:szCs w:val="21"/>
        </w:rPr>
        <w:t>广东省</w:t>
      </w:r>
      <w:r w:rsidR="00527570">
        <w:rPr>
          <w:rFonts w:ascii="宋体" w:hAnsi="Courier New" w:cs="宋体" w:hint="eastAsia"/>
          <w:szCs w:val="21"/>
        </w:rPr>
        <w:t>市场监督</w:t>
      </w:r>
      <w:r w:rsidR="00527570">
        <w:rPr>
          <w:rFonts w:ascii="宋体" w:hAnsi="Courier New" w:cs="宋体"/>
          <w:szCs w:val="21"/>
        </w:rPr>
        <w:t>管理</w:t>
      </w:r>
      <w:r w:rsidR="009F116F">
        <w:rPr>
          <w:rFonts w:ascii="宋体" w:hAnsi="Courier New" w:cs="宋体" w:hint="eastAsia"/>
          <w:szCs w:val="21"/>
        </w:rPr>
        <w:t>局</w:t>
      </w:r>
      <w:r w:rsidRPr="00B346CC">
        <w:rPr>
          <w:rFonts w:ascii="宋体" w:hAnsi="Courier New" w:cs="宋体" w:hint="eastAsia"/>
          <w:szCs w:val="21"/>
        </w:rPr>
        <w:t>归口</w:t>
      </w:r>
      <w:r>
        <w:rPr>
          <w:rFonts w:ascii="宋体" w:hAnsi="Courier New" w:cs="宋体" w:hint="eastAsia"/>
          <w:szCs w:val="21"/>
        </w:rPr>
        <w:t>。</w:t>
      </w:r>
    </w:p>
    <w:p w:rsidR="00CC4216" w:rsidRPr="00CC4216" w:rsidRDefault="00D60D82" w:rsidP="00CA6CFC">
      <w:pPr>
        <w:spacing w:line="360" w:lineRule="auto"/>
        <w:ind w:firstLineChars="200" w:firstLine="420"/>
        <w:rPr>
          <w:rFonts w:ascii="宋体"/>
        </w:rPr>
      </w:pPr>
      <w:r>
        <w:rPr>
          <w:rFonts w:ascii="宋体" w:hint="eastAsia"/>
        </w:rPr>
        <w:t>本</w:t>
      </w:r>
      <w:r w:rsidR="00C979D1">
        <w:rPr>
          <w:rFonts w:ascii="宋体" w:hint="eastAsia"/>
        </w:rPr>
        <w:t>标准</w:t>
      </w:r>
      <w:r w:rsidR="00CA6CFC">
        <w:rPr>
          <w:rFonts w:ascii="宋体" w:hint="eastAsia"/>
        </w:rPr>
        <w:t>主要起草单位：</w:t>
      </w:r>
      <w:r w:rsidR="00543476" w:rsidRPr="00543476">
        <w:rPr>
          <w:rFonts w:ascii="宋体" w:hint="eastAsia"/>
        </w:rPr>
        <w:t>广东省专业镇发展促进会、广东省标准化研究院</w:t>
      </w:r>
      <w:r w:rsidR="007230C6">
        <w:rPr>
          <w:rFonts w:ascii="宋体" w:hint="eastAsia"/>
        </w:rPr>
        <w:t>。</w:t>
      </w:r>
    </w:p>
    <w:p w:rsidR="00CC4216" w:rsidRPr="00142CC4" w:rsidRDefault="00D60D82" w:rsidP="00CC4216">
      <w:pPr>
        <w:spacing w:line="360" w:lineRule="auto"/>
        <w:ind w:firstLineChars="200" w:firstLine="420"/>
        <w:rPr>
          <w:rFonts w:ascii="宋体"/>
        </w:rPr>
      </w:pPr>
      <w:r>
        <w:rPr>
          <w:rFonts w:ascii="宋体" w:hint="eastAsia"/>
        </w:rPr>
        <w:t>本</w:t>
      </w:r>
      <w:r w:rsidR="00C979D1">
        <w:rPr>
          <w:rFonts w:ascii="宋体" w:hint="eastAsia"/>
        </w:rPr>
        <w:t>标准</w:t>
      </w:r>
      <w:r>
        <w:rPr>
          <w:rFonts w:ascii="宋体" w:hint="eastAsia"/>
        </w:rPr>
        <w:t>主要起草人：</w:t>
      </w:r>
      <w:r w:rsidR="009F116F">
        <w:rPr>
          <w:rFonts w:ascii="宋体"/>
        </w:rPr>
        <w:t>……</w:t>
      </w:r>
    </w:p>
    <w:p w:rsidR="00DF7AC1" w:rsidRPr="005A07FD" w:rsidRDefault="00DF7AC1" w:rsidP="005A07FD">
      <w:pPr>
        <w:sectPr w:rsidR="00DF7AC1" w:rsidRPr="005A07FD" w:rsidSect="00546D64">
          <w:pgSz w:w="11906" w:h="16838" w:code="9"/>
          <w:pgMar w:top="567" w:right="1134" w:bottom="1134" w:left="1418" w:header="1418" w:footer="1134" w:gutter="0"/>
          <w:pgNumType w:fmt="upperRoman"/>
          <w:cols w:space="425"/>
          <w:formProt w:val="0"/>
          <w:docGrid w:type="lines" w:linePitch="312"/>
        </w:sectPr>
      </w:pPr>
    </w:p>
    <w:p w:rsidR="002B79B6" w:rsidRPr="00E07221" w:rsidRDefault="002B79B6" w:rsidP="00E07221">
      <w:pPr>
        <w:jc w:val="center"/>
        <w:outlineLvl w:val="0"/>
        <w:rPr>
          <w:rFonts w:ascii="黑体" w:eastAsia="黑体" w:hAnsi="黑体"/>
          <w:bCs/>
          <w:sz w:val="30"/>
          <w:szCs w:val="30"/>
        </w:rPr>
      </w:pPr>
      <w:bookmarkStart w:id="19" w:name="_Toc490728677"/>
      <w:bookmarkStart w:id="20" w:name="_Toc479843908"/>
      <w:bookmarkStart w:id="21" w:name="_Toc479846331"/>
      <w:bookmarkStart w:id="22" w:name="_Toc485655217"/>
      <w:bookmarkStart w:id="23" w:name="_Toc490667093"/>
      <w:bookmarkStart w:id="24" w:name="_Toc12958135"/>
      <w:r w:rsidRPr="00E07221">
        <w:rPr>
          <w:rFonts w:ascii="黑体" w:eastAsia="黑体" w:hAnsi="黑体" w:hint="eastAsia"/>
          <w:bCs/>
          <w:sz w:val="30"/>
          <w:szCs w:val="30"/>
        </w:rPr>
        <w:lastRenderedPageBreak/>
        <w:t>专业镇</w:t>
      </w:r>
      <w:r w:rsidR="003C59B8">
        <w:rPr>
          <w:rFonts w:ascii="黑体" w:eastAsia="黑体" w:hAnsi="黑体" w:hint="eastAsia"/>
          <w:bCs/>
          <w:sz w:val="30"/>
          <w:szCs w:val="30"/>
        </w:rPr>
        <w:t>建设规范</w:t>
      </w:r>
      <w:r w:rsidRPr="00E07221">
        <w:rPr>
          <w:rFonts w:ascii="黑体" w:eastAsia="黑体" w:hAnsi="黑体"/>
          <w:bCs/>
          <w:sz w:val="30"/>
          <w:szCs w:val="30"/>
        </w:rPr>
        <w:t xml:space="preserve"> 第</w:t>
      </w:r>
      <w:r w:rsidRPr="00E07221">
        <w:rPr>
          <w:rFonts w:ascii="黑体" w:eastAsia="黑体" w:hAnsi="黑体" w:hint="eastAsia"/>
          <w:bCs/>
          <w:sz w:val="30"/>
          <w:szCs w:val="30"/>
        </w:rPr>
        <w:t>2</w:t>
      </w:r>
      <w:r w:rsidRPr="00E07221">
        <w:rPr>
          <w:rFonts w:ascii="黑体" w:eastAsia="黑体" w:hAnsi="黑体"/>
          <w:bCs/>
          <w:sz w:val="30"/>
          <w:szCs w:val="30"/>
        </w:rPr>
        <w:t xml:space="preserve">部分 </w:t>
      </w:r>
      <w:r w:rsidRPr="00E07221">
        <w:rPr>
          <w:rFonts w:ascii="黑体" w:eastAsia="黑体" w:hAnsi="黑体" w:hint="eastAsia"/>
          <w:bCs/>
          <w:sz w:val="30"/>
          <w:szCs w:val="30"/>
        </w:rPr>
        <w:t>建设指南</w:t>
      </w:r>
      <w:bookmarkEnd w:id="19"/>
      <w:bookmarkEnd w:id="24"/>
    </w:p>
    <w:p w:rsidR="002B79B6" w:rsidRPr="003C59B8" w:rsidRDefault="002B79B6" w:rsidP="003C59B8">
      <w:pPr>
        <w:pStyle w:val="a4"/>
        <w:numPr>
          <w:ilvl w:val="0"/>
          <w:numId w:val="0"/>
        </w:numPr>
        <w:spacing w:before="312" w:after="312" w:line="360" w:lineRule="auto"/>
        <w:rPr>
          <w:rFonts w:hAnsi="黑体"/>
          <w:szCs w:val="21"/>
        </w:rPr>
      </w:pPr>
      <w:bookmarkStart w:id="25" w:name="_Toc490574818"/>
      <w:bookmarkStart w:id="26" w:name="_Toc12958136"/>
      <w:r w:rsidRPr="003C59B8">
        <w:rPr>
          <w:rFonts w:hAnsi="黑体" w:hint="eastAsia"/>
          <w:szCs w:val="21"/>
        </w:rPr>
        <w:t>1  范围</w:t>
      </w:r>
      <w:bookmarkEnd w:id="25"/>
      <w:bookmarkEnd w:id="26"/>
    </w:p>
    <w:p w:rsidR="002B79B6" w:rsidRPr="003C59B8" w:rsidRDefault="002B79B6" w:rsidP="003C59B8">
      <w:pPr>
        <w:spacing w:line="360" w:lineRule="auto"/>
        <w:ind w:firstLineChars="200" w:firstLine="420"/>
        <w:rPr>
          <w:rFonts w:ascii="宋体"/>
          <w:szCs w:val="21"/>
        </w:rPr>
      </w:pPr>
      <w:r w:rsidRPr="003C59B8">
        <w:rPr>
          <w:rFonts w:ascii="宋体" w:hint="eastAsia"/>
          <w:szCs w:val="21"/>
        </w:rPr>
        <w:t>本标准规定了专业镇建设的基本要求、产业建设要求、企业创新能力要求、创新公共服务体系要求</w:t>
      </w:r>
      <w:r w:rsidR="00DB6B6E">
        <w:rPr>
          <w:rFonts w:ascii="宋体" w:hint="eastAsia"/>
          <w:szCs w:val="21"/>
        </w:rPr>
        <w:t>、申报与认定程序要求</w:t>
      </w:r>
      <w:r w:rsidRPr="003C59B8">
        <w:rPr>
          <w:rFonts w:ascii="宋体" w:hint="eastAsia"/>
          <w:szCs w:val="21"/>
        </w:rPr>
        <w:t>和建设后复核评价要求</w:t>
      </w:r>
      <w:r w:rsidRPr="003C59B8">
        <w:rPr>
          <w:rFonts w:ascii="宋体"/>
          <w:szCs w:val="21"/>
        </w:rPr>
        <w:t>。</w:t>
      </w:r>
    </w:p>
    <w:p w:rsidR="002B79B6" w:rsidRPr="003C59B8" w:rsidRDefault="002B79B6" w:rsidP="003C59B8">
      <w:pPr>
        <w:spacing w:line="360" w:lineRule="auto"/>
        <w:ind w:firstLineChars="200" w:firstLine="420"/>
        <w:rPr>
          <w:rFonts w:ascii="宋体"/>
          <w:szCs w:val="21"/>
        </w:rPr>
      </w:pPr>
      <w:r w:rsidRPr="003C59B8">
        <w:rPr>
          <w:rFonts w:ascii="宋体" w:hint="eastAsia"/>
          <w:szCs w:val="21"/>
        </w:rPr>
        <w:t>本标准适用于广东省专业镇申报、认定和复核评价。</w:t>
      </w:r>
    </w:p>
    <w:p w:rsidR="002B79B6" w:rsidRPr="003C59B8" w:rsidRDefault="002B79B6" w:rsidP="003C59B8">
      <w:pPr>
        <w:pStyle w:val="a4"/>
        <w:numPr>
          <w:ilvl w:val="0"/>
          <w:numId w:val="0"/>
        </w:numPr>
        <w:spacing w:before="312" w:after="312" w:line="360" w:lineRule="auto"/>
        <w:rPr>
          <w:rFonts w:hAnsi="黑体"/>
          <w:szCs w:val="21"/>
        </w:rPr>
      </w:pPr>
      <w:bookmarkStart w:id="27" w:name="_Toc490574819"/>
      <w:bookmarkStart w:id="28" w:name="_Toc12958137"/>
      <w:r w:rsidRPr="003C59B8">
        <w:rPr>
          <w:rFonts w:hAnsi="黑体" w:hint="eastAsia"/>
          <w:szCs w:val="21"/>
        </w:rPr>
        <w:t>2  规范性引用文件</w:t>
      </w:r>
      <w:bookmarkEnd w:id="27"/>
      <w:bookmarkEnd w:id="28"/>
    </w:p>
    <w:p w:rsidR="00072526" w:rsidRDefault="002B79B6" w:rsidP="002B79B6">
      <w:pPr>
        <w:spacing w:line="360" w:lineRule="auto"/>
        <w:rPr>
          <w:rFonts w:ascii="宋体"/>
          <w:szCs w:val="21"/>
        </w:rPr>
      </w:pPr>
      <w:r w:rsidRPr="003C59B8">
        <w:rPr>
          <w:rFonts w:ascii="宋体" w:hint="eastAsia"/>
          <w:szCs w:val="21"/>
        </w:rPr>
        <w:t xml:space="preserve">   </w:t>
      </w:r>
      <w:r w:rsidR="00072526">
        <w:rPr>
          <w:rFonts w:ascii="宋体" w:hint="eastAsia"/>
          <w:szCs w:val="21"/>
        </w:rPr>
        <w:t>下列</w:t>
      </w:r>
      <w:r w:rsidR="00072526">
        <w:rPr>
          <w:rFonts w:ascii="宋体"/>
          <w:szCs w:val="21"/>
        </w:rPr>
        <w:t>文件对于本文件的应用是</w:t>
      </w:r>
      <w:proofErr w:type="gramStart"/>
      <w:r w:rsidR="00072526">
        <w:rPr>
          <w:rFonts w:ascii="宋体"/>
          <w:szCs w:val="21"/>
        </w:rPr>
        <w:t>比不可</w:t>
      </w:r>
      <w:proofErr w:type="gramEnd"/>
      <w:r w:rsidR="00072526">
        <w:rPr>
          <w:rFonts w:ascii="宋体"/>
          <w:szCs w:val="21"/>
        </w:rPr>
        <w:t>少的，</w:t>
      </w:r>
      <w:r w:rsidR="00072526">
        <w:rPr>
          <w:rFonts w:ascii="宋体" w:hint="eastAsia"/>
          <w:szCs w:val="21"/>
        </w:rPr>
        <w:t>凡是</w:t>
      </w:r>
      <w:r w:rsidR="00072526">
        <w:rPr>
          <w:rFonts w:ascii="宋体"/>
          <w:szCs w:val="21"/>
        </w:rPr>
        <w:t>注</w:t>
      </w:r>
      <w:r w:rsidR="00072526">
        <w:rPr>
          <w:rFonts w:ascii="宋体" w:hint="eastAsia"/>
          <w:szCs w:val="21"/>
        </w:rPr>
        <w:t>日期</w:t>
      </w:r>
      <w:r w:rsidR="00072526">
        <w:rPr>
          <w:rFonts w:ascii="宋体"/>
          <w:szCs w:val="21"/>
        </w:rPr>
        <w:t>的引用文件，仅</w:t>
      </w:r>
      <w:r w:rsidR="00072526">
        <w:rPr>
          <w:rFonts w:ascii="宋体" w:hint="eastAsia"/>
          <w:szCs w:val="21"/>
        </w:rPr>
        <w:t>注</w:t>
      </w:r>
      <w:r w:rsidR="00072526">
        <w:rPr>
          <w:rFonts w:ascii="宋体"/>
          <w:szCs w:val="21"/>
        </w:rPr>
        <w:t>日期的版本适用于本文件，凡是不</w:t>
      </w:r>
      <w:r w:rsidR="00072526">
        <w:rPr>
          <w:rFonts w:ascii="宋体" w:hint="eastAsia"/>
          <w:szCs w:val="21"/>
        </w:rPr>
        <w:t>注日期</w:t>
      </w:r>
      <w:r w:rsidR="00072526">
        <w:rPr>
          <w:rFonts w:ascii="宋体"/>
          <w:szCs w:val="21"/>
        </w:rPr>
        <w:t>的引用文件，其最新版本（</w:t>
      </w:r>
      <w:r w:rsidR="00072526">
        <w:rPr>
          <w:rFonts w:ascii="宋体" w:hint="eastAsia"/>
          <w:szCs w:val="21"/>
        </w:rPr>
        <w:t>包括</w:t>
      </w:r>
      <w:r w:rsidR="00072526">
        <w:rPr>
          <w:rFonts w:ascii="宋体"/>
          <w:szCs w:val="21"/>
        </w:rPr>
        <w:t>所有的修改单）</w:t>
      </w:r>
      <w:r w:rsidR="00072526">
        <w:rPr>
          <w:rFonts w:ascii="宋体" w:hint="eastAsia"/>
          <w:szCs w:val="21"/>
        </w:rPr>
        <w:t>使用</w:t>
      </w:r>
      <w:r w:rsidR="00072526">
        <w:rPr>
          <w:rFonts w:ascii="宋体"/>
          <w:szCs w:val="21"/>
        </w:rPr>
        <w:t>于本文件、</w:t>
      </w:r>
    </w:p>
    <w:p w:rsidR="002B79B6" w:rsidRPr="003C59B8" w:rsidRDefault="002B79B6" w:rsidP="00072526">
      <w:pPr>
        <w:spacing w:line="360" w:lineRule="auto"/>
        <w:ind w:firstLineChars="150" w:firstLine="315"/>
        <w:rPr>
          <w:rFonts w:ascii="宋体" w:hint="eastAsia"/>
          <w:szCs w:val="21"/>
        </w:rPr>
      </w:pPr>
      <w:r w:rsidRPr="003C59B8">
        <w:rPr>
          <w:rFonts w:ascii="宋体" w:hint="eastAsia"/>
          <w:szCs w:val="21"/>
        </w:rPr>
        <w:t xml:space="preserve"> </w:t>
      </w:r>
      <w:r w:rsidR="00072526">
        <w:rPr>
          <w:rFonts w:ascii="宋体" w:hint="eastAsia"/>
          <w:szCs w:val="21"/>
        </w:rPr>
        <w:t>DB44/T XXXX.1-XXXX</w:t>
      </w:r>
      <w:r w:rsidR="00072526">
        <w:rPr>
          <w:rFonts w:ascii="宋体"/>
          <w:szCs w:val="21"/>
        </w:rPr>
        <w:t xml:space="preserve">  </w:t>
      </w:r>
      <w:r w:rsidR="00072526">
        <w:rPr>
          <w:rFonts w:ascii="宋体" w:hint="eastAsia"/>
          <w:szCs w:val="21"/>
        </w:rPr>
        <w:t>专业</w:t>
      </w:r>
      <w:r w:rsidR="00072526">
        <w:rPr>
          <w:rFonts w:ascii="宋体"/>
          <w:szCs w:val="21"/>
        </w:rPr>
        <w:t xml:space="preserve">镇建设规范  </w:t>
      </w:r>
      <w:r w:rsidR="00072526">
        <w:rPr>
          <w:rFonts w:ascii="宋体" w:hint="eastAsia"/>
          <w:szCs w:val="21"/>
        </w:rPr>
        <w:t>第1部分</w:t>
      </w:r>
      <w:r w:rsidR="00072526">
        <w:rPr>
          <w:rFonts w:ascii="宋体"/>
          <w:szCs w:val="21"/>
        </w:rPr>
        <w:t>：总则</w:t>
      </w:r>
    </w:p>
    <w:p w:rsidR="002B79B6" w:rsidRPr="003C59B8" w:rsidRDefault="002B79B6" w:rsidP="003C59B8">
      <w:pPr>
        <w:pStyle w:val="a4"/>
        <w:numPr>
          <w:ilvl w:val="0"/>
          <w:numId w:val="0"/>
        </w:numPr>
        <w:spacing w:before="312" w:after="312" w:line="360" w:lineRule="auto"/>
        <w:rPr>
          <w:rFonts w:hAnsi="黑体"/>
          <w:szCs w:val="21"/>
        </w:rPr>
      </w:pPr>
      <w:bookmarkStart w:id="29" w:name="_Toc490574820"/>
      <w:bookmarkStart w:id="30" w:name="_Toc12958138"/>
      <w:r w:rsidRPr="003C59B8">
        <w:rPr>
          <w:rFonts w:hAnsi="黑体" w:hint="eastAsia"/>
          <w:szCs w:val="21"/>
        </w:rPr>
        <w:t>3  术语</w:t>
      </w:r>
      <w:r w:rsidR="003C59B8">
        <w:rPr>
          <w:rFonts w:hAnsi="黑体" w:hint="eastAsia"/>
          <w:szCs w:val="21"/>
        </w:rPr>
        <w:t>和</w:t>
      </w:r>
      <w:r w:rsidRPr="003C59B8">
        <w:rPr>
          <w:rFonts w:hAnsi="黑体"/>
          <w:szCs w:val="21"/>
        </w:rPr>
        <w:t>定义</w:t>
      </w:r>
      <w:bookmarkEnd w:id="29"/>
      <w:bookmarkEnd w:id="30"/>
    </w:p>
    <w:p w:rsidR="002B79B6" w:rsidRPr="003C59B8" w:rsidRDefault="00072526" w:rsidP="003C59B8">
      <w:pPr>
        <w:spacing w:line="360" w:lineRule="auto"/>
        <w:ind w:firstLineChars="200" w:firstLine="420"/>
        <w:rPr>
          <w:rFonts w:ascii="宋体"/>
          <w:szCs w:val="21"/>
        </w:rPr>
      </w:pPr>
      <w:r>
        <w:rPr>
          <w:rFonts w:ascii="宋体" w:hint="eastAsia"/>
          <w:szCs w:val="21"/>
        </w:rPr>
        <w:t>DB44/T XXXX.1-XXXX界定</w:t>
      </w:r>
      <w:r>
        <w:rPr>
          <w:rFonts w:ascii="宋体"/>
          <w:szCs w:val="21"/>
        </w:rPr>
        <w:t>的</w:t>
      </w:r>
      <w:r>
        <w:rPr>
          <w:rFonts w:ascii="宋体" w:hint="eastAsia"/>
          <w:szCs w:val="21"/>
        </w:rPr>
        <w:t>术语</w:t>
      </w:r>
      <w:r>
        <w:rPr>
          <w:rFonts w:ascii="宋体"/>
          <w:szCs w:val="21"/>
        </w:rPr>
        <w:t>和定义</w:t>
      </w:r>
      <w:r w:rsidR="002B79B6" w:rsidRPr="003C59B8">
        <w:rPr>
          <w:rFonts w:ascii="宋体" w:hint="eastAsia"/>
          <w:szCs w:val="21"/>
        </w:rPr>
        <w:t>适用于本文件。</w:t>
      </w:r>
    </w:p>
    <w:p w:rsidR="002B79B6" w:rsidRPr="003C59B8" w:rsidRDefault="002B79B6" w:rsidP="002B79B6">
      <w:pPr>
        <w:spacing w:line="360" w:lineRule="auto"/>
        <w:rPr>
          <w:rFonts w:ascii="黑体" w:eastAsia="黑体" w:hAnsi="黑体"/>
          <w:szCs w:val="21"/>
        </w:rPr>
      </w:pPr>
      <w:r w:rsidRPr="003C59B8">
        <w:rPr>
          <w:rFonts w:ascii="黑体" w:eastAsia="黑体" w:hAnsi="黑体"/>
          <w:szCs w:val="21"/>
        </w:rPr>
        <w:t xml:space="preserve">3.1 </w:t>
      </w:r>
    </w:p>
    <w:p w:rsidR="006805C2" w:rsidRPr="00504E5D" w:rsidRDefault="006805C2" w:rsidP="006805C2">
      <w:pPr>
        <w:pStyle w:val="affffff6"/>
        <w:spacing w:before="240" w:after="240"/>
        <w:ind w:firstLineChars="200" w:firstLine="420"/>
        <w:rPr>
          <w:rFonts w:ascii="黑体" w:eastAsia="黑体" w:hAnsi="黑体"/>
          <w:sz w:val="21"/>
          <w:szCs w:val="21"/>
        </w:rPr>
      </w:pPr>
      <w:r w:rsidRPr="00504E5D">
        <w:rPr>
          <w:rFonts w:ascii="黑体" w:eastAsia="黑体" w:hAnsi="黑体" w:hint="eastAsia"/>
          <w:sz w:val="21"/>
          <w:szCs w:val="21"/>
        </w:rPr>
        <w:t xml:space="preserve">技术创新专业镇 </w:t>
      </w:r>
      <w:r w:rsidRPr="00504E5D">
        <w:rPr>
          <w:rFonts w:ascii="黑体" w:eastAsia="黑体" w:hAnsi="黑体"/>
          <w:sz w:val="21"/>
          <w:szCs w:val="21"/>
        </w:rPr>
        <w:t xml:space="preserve"> Technological Innovation Towns of industry clusters</w:t>
      </w:r>
    </w:p>
    <w:p w:rsidR="006805C2" w:rsidRDefault="006805C2" w:rsidP="006805C2">
      <w:pPr>
        <w:spacing w:line="360" w:lineRule="auto"/>
        <w:ind w:firstLineChars="200" w:firstLine="420"/>
        <w:rPr>
          <w:rFonts w:ascii="宋体"/>
          <w:szCs w:val="21"/>
        </w:rPr>
      </w:pPr>
      <w:r w:rsidRPr="00AF2059">
        <w:rPr>
          <w:rFonts w:ascii="宋体" w:hint="eastAsia"/>
          <w:szCs w:val="21"/>
        </w:rPr>
        <w:t>以镇（街道、区）为行政区域单元，以特色产业集群化发展为主要特征，特色产业集聚度高、专业化分工协作程度高、技术创新活跃、产业辐射带动效应明显的镇（街道、区）</w:t>
      </w:r>
      <w:r>
        <w:rPr>
          <w:rFonts w:ascii="宋体" w:hint="eastAsia"/>
          <w:szCs w:val="21"/>
        </w:rPr>
        <w:t>。</w:t>
      </w:r>
    </w:p>
    <w:p w:rsidR="006805C2" w:rsidRPr="006F1311" w:rsidRDefault="006805C2" w:rsidP="006805C2">
      <w:pPr>
        <w:spacing w:line="360" w:lineRule="auto"/>
        <w:ind w:firstLineChars="200" w:firstLine="360"/>
        <w:rPr>
          <w:rFonts w:ascii="宋体"/>
          <w:sz w:val="18"/>
          <w:szCs w:val="18"/>
        </w:rPr>
      </w:pPr>
      <w:r w:rsidRPr="006F1311">
        <w:rPr>
          <w:rFonts w:ascii="黑体" w:eastAsia="黑体" w:hAnsi="黑体" w:hint="eastAsia"/>
          <w:sz w:val="18"/>
          <w:szCs w:val="18"/>
        </w:rPr>
        <w:t>注：</w:t>
      </w:r>
      <w:r w:rsidRPr="006F1311">
        <w:rPr>
          <w:rFonts w:ascii="宋体" w:hint="eastAsia"/>
          <w:sz w:val="18"/>
          <w:szCs w:val="18"/>
        </w:rPr>
        <w:t>本标准以下内容使用简称“专业镇”。</w:t>
      </w:r>
    </w:p>
    <w:p w:rsidR="002B79B6" w:rsidRPr="003C59B8" w:rsidRDefault="002B79B6" w:rsidP="002B79B6">
      <w:pPr>
        <w:spacing w:line="360" w:lineRule="auto"/>
        <w:rPr>
          <w:rFonts w:ascii="黑体" w:eastAsia="黑体" w:hAnsi="黑体"/>
          <w:szCs w:val="21"/>
        </w:rPr>
      </w:pPr>
      <w:r w:rsidRPr="003C59B8">
        <w:rPr>
          <w:rFonts w:ascii="黑体" w:eastAsia="黑体" w:hAnsi="黑体" w:hint="eastAsia"/>
          <w:szCs w:val="21"/>
        </w:rPr>
        <w:t>3</w:t>
      </w:r>
      <w:r w:rsidRPr="003C59B8">
        <w:rPr>
          <w:rFonts w:ascii="黑体" w:eastAsia="黑体" w:hAnsi="黑体"/>
          <w:szCs w:val="21"/>
        </w:rPr>
        <w:t xml:space="preserve">.2  </w:t>
      </w:r>
    </w:p>
    <w:p w:rsidR="002B79B6" w:rsidRPr="003C59B8" w:rsidRDefault="002B79B6" w:rsidP="003C59B8">
      <w:pPr>
        <w:spacing w:line="360" w:lineRule="auto"/>
        <w:ind w:firstLineChars="200" w:firstLine="420"/>
        <w:rPr>
          <w:rFonts w:ascii="黑体" w:eastAsia="黑体" w:hAnsi="黑体"/>
          <w:szCs w:val="21"/>
        </w:rPr>
      </w:pPr>
      <w:r w:rsidRPr="003C59B8">
        <w:rPr>
          <w:rFonts w:ascii="黑体" w:eastAsia="黑体" w:hAnsi="黑体" w:hint="eastAsia"/>
          <w:szCs w:val="21"/>
        </w:rPr>
        <w:t>建设主体  A</w:t>
      </w:r>
      <w:r w:rsidRPr="003C59B8">
        <w:rPr>
          <w:rFonts w:ascii="黑体" w:eastAsia="黑体" w:hAnsi="黑体"/>
          <w:szCs w:val="21"/>
        </w:rPr>
        <w:t>pplication unit</w:t>
      </w:r>
    </w:p>
    <w:p w:rsidR="002B79B6" w:rsidRPr="003C59B8" w:rsidRDefault="002B79B6" w:rsidP="002B79B6">
      <w:pPr>
        <w:spacing w:line="360" w:lineRule="auto"/>
        <w:rPr>
          <w:rFonts w:ascii="宋体"/>
          <w:szCs w:val="21"/>
        </w:rPr>
      </w:pPr>
      <w:r w:rsidRPr="003C59B8">
        <w:rPr>
          <w:rFonts w:ascii="宋体"/>
          <w:szCs w:val="21"/>
        </w:rPr>
        <w:t xml:space="preserve">    </w:t>
      </w:r>
      <w:r w:rsidRPr="003C59B8">
        <w:rPr>
          <w:rFonts w:ascii="宋体" w:hint="eastAsia"/>
          <w:szCs w:val="21"/>
        </w:rPr>
        <w:t>具备相关条件，满足专业镇建设基本要求的建设主体。</w:t>
      </w:r>
    </w:p>
    <w:p w:rsidR="002B79B6" w:rsidRPr="003C59B8" w:rsidRDefault="002B79B6" w:rsidP="002B79B6">
      <w:pPr>
        <w:spacing w:line="360" w:lineRule="auto"/>
        <w:rPr>
          <w:rFonts w:ascii="黑体" w:eastAsia="黑体" w:hAnsi="黑体"/>
          <w:szCs w:val="21"/>
        </w:rPr>
      </w:pPr>
      <w:r w:rsidRPr="003C59B8">
        <w:rPr>
          <w:rFonts w:ascii="黑体" w:eastAsia="黑体" w:hAnsi="黑体" w:hint="eastAsia"/>
          <w:szCs w:val="21"/>
        </w:rPr>
        <w:t>3.</w:t>
      </w:r>
      <w:r w:rsidR="003C59B8" w:rsidRPr="003C59B8">
        <w:rPr>
          <w:rFonts w:ascii="黑体" w:eastAsia="黑体" w:hAnsi="黑体" w:hint="eastAsia"/>
          <w:szCs w:val="21"/>
        </w:rPr>
        <w:t>3</w:t>
      </w:r>
      <w:r w:rsidR="001E0440">
        <w:rPr>
          <w:rStyle w:val="affffffa"/>
          <w:rFonts w:ascii="黑体" w:eastAsia="黑体" w:hAnsi="黑体"/>
          <w:szCs w:val="21"/>
        </w:rPr>
        <w:footnoteReference w:id="1"/>
      </w:r>
    </w:p>
    <w:p w:rsidR="002B79B6" w:rsidRPr="003C59B8" w:rsidRDefault="002B79B6" w:rsidP="002B79B6">
      <w:pPr>
        <w:spacing w:line="360" w:lineRule="auto"/>
        <w:ind w:firstLine="480"/>
        <w:rPr>
          <w:rFonts w:ascii="黑体" w:eastAsia="黑体" w:hAnsi="黑体"/>
          <w:szCs w:val="21"/>
        </w:rPr>
      </w:pPr>
      <w:r w:rsidRPr="003C59B8">
        <w:rPr>
          <w:rFonts w:ascii="黑体" w:eastAsia="黑体" w:hAnsi="黑体" w:hint="eastAsia"/>
          <w:szCs w:val="21"/>
        </w:rPr>
        <w:t>产业集聚  I</w:t>
      </w:r>
      <w:r w:rsidRPr="003C59B8">
        <w:rPr>
          <w:rFonts w:ascii="黑体" w:eastAsia="黑体" w:hAnsi="黑体"/>
          <w:szCs w:val="21"/>
        </w:rPr>
        <w:t>ndustry</w:t>
      </w:r>
      <w:r w:rsidRPr="003C59B8">
        <w:rPr>
          <w:rFonts w:ascii="黑体" w:eastAsia="黑体" w:hAnsi="黑体" w:hint="eastAsia"/>
          <w:szCs w:val="21"/>
        </w:rPr>
        <w:t xml:space="preserve"> C</w:t>
      </w:r>
      <w:r w:rsidRPr="003C59B8">
        <w:rPr>
          <w:rFonts w:ascii="黑体" w:eastAsia="黑体" w:hAnsi="黑体"/>
          <w:szCs w:val="21"/>
        </w:rPr>
        <w:t>luster</w:t>
      </w:r>
    </w:p>
    <w:p w:rsidR="002B79B6" w:rsidRPr="003C59B8" w:rsidRDefault="002B79B6" w:rsidP="002B79B6">
      <w:pPr>
        <w:spacing w:line="360" w:lineRule="auto"/>
        <w:ind w:firstLine="480"/>
        <w:rPr>
          <w:rFonts w:ascii="宋体"/>
          <w:szCs w:val="21"/>
        </w:rPr>
      </w:pPr>
      <w:r w:rsidRPr="003C59B8">
        <w:rPr>
          <w:rFonts w:ascii="宋体" w:hint="eastAsia"/>
          <w:szCs w:val="21"/>
        </w:rPr>
        <w:t>指某一特定领域通常是以一个主导产业为主大量联系密切的主体以及相关与支持产业在空间上聚集并形成持续的综合竞争优势的现象。</w:t>
      </w:r>
    </w:p>
    <w:p w:rsidR="002B79B6" w:rsidRPr="006805C2" w:rsidRDefault="002B79B6" w:rsidP="006805C2">
      <w:pPr>
        <w:pStyle w:val="a4"/>
        <w:numPr>
          <w:ilvl w:val="0"/>
          <w:numId w:val="0"/>
        </w:numPr>
        <w:spacing w:before="312" w:after="312" w:line="360" w:lineRule="auto"/>
        <w:rPr>
          <w:rFonts w:hAnsi="黑体"/>
          <w:szCs w:val="21"/>
        </w:rPr>
      </w:pPr>
      <w:bookmarkStart w:id="31" w:name="_Toc490574821"/>
      <w:bookmarkStart w:id="32" w:name="_Toc12958139"/>
      <w:r w:rsidRPr="006805C2">
        <w:rPr>
          <w:rFonts w:hAnsi="黑体"/>
          <w:szCs w:val="21"/>
        </w:rPr>
        <w:lastRenderedPageBreak/>
        <w:t xml:space="preserve">4 </w:t>
      </w:r>
      <w:r w:rsidRPr="006805C2">
        <w:rPr>
          <w:rFonts w:hAnsi="黑体" w:hint="eastAsia"/>
          <w:szCs w:val="21"/>
        </w:rPr>
        <w:t>建设要求</w:t>
      </w:r>
      <w:bookmarkEnd w:id="31"/>
      <w:bookmarkEnd w:id="32"/>
    </w:p>
    <w:p w:rsidR="002B79B6" w:rsidRPr="006805C2" w:rsidRDefault="002B79B6" w:rsidP="006805C2">
      <w:pPr>
        <w:pStyle w:val="2"/>
        <w:rPr>
          <w:rFonts w:ascii="黑体" w:hAnsi="黑体"/>
          <w:b w:val="0"/>
          <w:sz w:val="21"/>
          <w:szCs w:val="21"/>
        </w:rPr>
      </w:pPr>
      <w:bookmarkStart w:id="33" w:name="_Toc490574822"/>
      <w:bookmarkStart w:id="34" w:name="_Toc12958140"/>
      <w:r w:rsidRPr="006805C2">
        <w:rPr>
          <w:rFonts w:ascii="黑体" w:hAnsi="黑体"/>
          <w:b w:val="0"/>
          <w:sz w:val="21"/>
          <w:szCs w:val="21"/>
        </w:rPr>
        <w:t>4.1</w:t>
      </w:r>
      <w:r w:rsidRPr="006805C2">
        <w:rPr>
          <w:rFonts w:ascii="黑体" w:hAnsi="黑体" w:hint="eastAsia"/>
          <w:b w:val="0"/>
          <w:sz w:val="21"/>
          <w:szCs w:val="21"/>
        </w:rPr>
        <w:t xml:space="preserve"> 基本要求</w:t>
      </w:r>
      <w:bookmarkEnd w:id="33"/>
      <w:bookmarkEnd w:id="34"/>
    </w:p>
    <w:p w:rsidR="002B79B6" w:rsidRPr="003C59B8" w:rsidRDefault="002B79B6" w:rsidP="002B79B6">
      <w:pPr>
        <w:spacing w:line="360" w:lineRule="auto"/>
        <w:rPr>
          <w:rFonts w:ascii="宋体"/>
          <w:szCs w:val="21"/>
        </w:rPr>
      </w:pPr>
      <w:r w:rsidRPr="003C59B8">
        <w:rPr>
          <w:rFonts w:ascii="宋体"/>
          <w:szCs w:val="21"/>
        </w:rPr>
        <w:t>4</w:t>
      </w:r>
      <w:r w:rsidRPr="003C59B8">
        <w:rPr>
          <w:rFonts w:ascii="宋体" w:hint="eastAsia"/>
          <w:szCs w:val="21"/>
        </w:rPr>
        <w:t>.1</w:t>
      </w:r>
      <w:r w:rsidRPr="003C59B8">
        <w:rPr>
          <w:rFonts w:ascii="宋体"/>
          <w:szCs w:val="21"/>
        </w:rPr>
        <w:t>.1</w:t>
      </w:r>
      <w:r w:rsidRPr="003C59B8">
        <w:rPr>
          <w:rFonts w:ascii="宋体" w:hint="eastAsia"/>
          <w:szCs w:val="21"/>
        </w:rPr>
        <w:t xml:space="preserve"> 建设主体应</w:t>
      </w:r>
      <w:r w:rsidR="00845709">
        <w:rPr>
          <w:rFonts w:ascii="宋体" w:hint="eastAsia"/>
          <w:szCs w:val="21"/>
        </w:rPr>
        <w:t>为</w:t>
      </w:r>
      <w:r w:rsidR="00845709">
        <w:rPr>
          <w:rFonts w:hint="eastAsia"/>
          <w:szCs w:val="21"/>
        </w:rPr>
        <w:t>按国家行政划分的镇人民政府（街道办事处）</w:t>
      </w:r>
      <w:r w:rsidRPr="003C59B8">
        <w:rPr>
          <w:rFonts w:ascii="宋体" w:hint="eastAsia"/>
          <w:szCs w:val="21"/>
        </w:rPr>
        <w:t>。</w:t>
      </w:r>
    </w:p>
    <w:p w:rsidR="002B79B6" w:rsidRPr="003C59B8" w:rsidRDefault="002B79B6" w:rsidP="002B79B6">
      <w:pPr>
        <w:spacing w:line="360" w:lineRule="auto"/>
        <w:rPr>
          <w:rFonts w:ascii="宋体"/>
          <w:szCs w:val="21"/>
        </w:rPr>
      </w:pPr>
      <w:r w:rsidRPr="003C59B8">
        <w:rPr>
          <w:rFonts w:ascii="宋体" w:hint="eastAsia"/>
          <w:szCs w:val="21"/>
        </w:rPr>
        <w:t>4.</w:t>
      </w:r>
      <w:r w:rsidRPr="003C59B8">
        <w:rPr>
          <w:rFonts w:ascii="宋体"/>
          <w:szCs w:val="21"/>
        </w:rPr>
        <w:t>1.</w:t>
      </w:r>
      <w:r w:rsidRPr="003C59B8">
        <w:rPr>
          <w:rFonts w:ascii="宋体" w:hint="eastAsia"/>
          <w:szCs w:val="21"/>
        </w:rPr>
        <w:t>2 专业镇建设要按工业类、农业类和服务业类特征进行，在特色产业集聚度、企业科技创新、公共服务体系、环境建设满足相关规定。产业符合国家产业政策发展方向，具有较强的产业竞争力和产业配套能力，具有广阔的市场空间和发展潜力，拥有一批具有较高声誉的行业龙头企业。</w:t>
      </w:r>
    </w:p>
    <w:p w:rsidR="002B79B6" w:rsidRPr="003C59B8" w:rsidRDefault="002B79B6" w:rsidP="002B79B6">
      <w:pPr>
        <w:rPr>
          <w:rFonts w:ascii="宋体"/>
          <w:szCs w:val="21"/>
        </w:rPr>
      </w:pPr>
      <w:r w:rsidRPr="003C59B8">
        <w:rPr>
          <w:rFonts w:ascii="宋体" w:hint="eastAsia"/>
          <w:szCs w:val="21"/>
        </w:rPr>
        <w:t>4</w:t>
      </w:r>
      <w:r w:rsidRPr="003C59B8">
        <w:rPr>
          <w:rFonts w:ascii="宋体"/>
          <w:szCs w:val="21"/>
        </w:rPr>
        <w:t>.1.</w:t>
      </w:r>
      <w:r w:rsidRPr="003C59B8">
        <w:rPr>
          <w:rFonts w:ascii="宋体" w:hint="eastAsia"/>
          <w:szCs w:val="21"/>
        </w:rPr>
        <w:t>3 专业镇行政区划包括按国家行政划分的镇（街道）。</w:t>
      </w:r>
    </w:p>
    <w:p w:rsidR="002B79B6" w:rsidRPr="006805C2" w:rsidRDefault="002B79B6" w:rsidP="006805C2">
      <w:pPr>
        <w:pStyle w:val="2"/>
        <w:rPr>
          <w:rFonts w:ascii="黑体" w:hAnsi="黑体"/>
          <w:b w:val="0"/>
          <w:sz w:val="21"/>
          <w:szCs w:val="21"/>
        </w:rPr>
      </w:pPr>
      <w:bookmarkStart w:id="35" w:name="_Toc490574824"/>
      <w:bookmarkStart w:id="36" w:name="_Toc12958141"/>
      <w:r w:rsidRPr="006805C2">
        <w:rPr>
          <w:rFonts w:ascii="黑体" w:hAnsi="黑体" w:hint="eastAsia"/>
          <w:b w:val="0"/>
          <w:sz w:val="21"/>
          <w:szCs w:val="21"/>
        </w:rPr>
        <w:t>4.</w:t>
      </w:r>
      <w:r w:rsidR="00845709">
        <w:rPr>
          <w:rFonts w:ascii="黑体" w:hAnsi="黑体" w:hint="eastAsia"/>
          <w:b w:val="0"/>
          <w:sz w:val="21"/>
          <w:szCs w:val="21"/>
        </w:rPr>
        <w:t>2</w:t>
      </w:r>
      <w:r w:rsidRPr="006805C2">
        <w:rPr>
          <w:rFonts w:ascii="黑体" w:hAnsi="黑体" w:hint="eastAsia"/>
          <w:b w:val="0"/>
          <w:sz w:val="21"/>
          <w:szCs w:val="21"/>
        </w:rPr>
        <w:t xml:space="preserve"> 特色产业集聚度要求</w:t>
      </w:r>
      <w:bookmarkEnd w:id="35"/>
      <w:bookmarkEnd w:id="36"/>
    </w:p>
    <w:p w:rsidR="002B79B6" w:rsidRPr="00A725E9" w:rsidRDefault="002B79B6" w:rsidP="00A725E9">
      <w:pPr>
        <w:pStyle w:val="3"/>
        <w:rPr>
          <w:rFonts w:ascii="黑体" w:eastAsia="黑体" w:hAnsi="黑体"/>
          <w:b w:val="0"/>
          <w:sz w:val="21"/>
          <w:szCs w:val="21"/>
        </w:rPr>
      </w:pPr>
      <w:bookmarkStart w:id="37" w:name="_Toc490728684"/>
      <w:bookmarkStart w:id="38" w:name="_Toc12958142"/>
      <w:r w:rsidRPr="00A725E9">
        <w:rPr>
          <w:rFonts w:ascii="黑体" w:eastAsia="黑体" w:hAnsi="黑体" w:hint="eastAsia"/>
          <w:b w:val="0"/>
          <w:sz w:val="21"/>
          <w:szCs w:val="21"/>
        </w:rPr>
        <w:t>4.</w:t>
      </w:r>
      <w:r w:rsidR="00845709">
        <w:rPr>
          <w:rFonts w:ascii="黑体" w:eastAsia="黑体" w:hAnsi="黑体" w:hint="eastAsia"/>
          <w:b w:val="0"/>
          <w:sz w:val="21"/>
          <w:szCs w:val="21"/>
        </w:rPr>
        <w:t>2</w:t>
      </w:r>
      <w:r w:rsidRPr="00A725E9">
        <w:rPr>
          <w:rFonts w:ascii="黑体" w:eastAsia="黑体" w:hAnsi="黑体" w:hint="eastAsia"/>
          <w:b w:val="0"/>
          <w:sz w:val="21"/>
          <w:szCs w:val="21"/>
        </w:rPr>
        <w:t>.1</w:t>
      </w:r>
      <w:r w:rsidRPr="00A725E9">
        <w:rPr>
          <w:rFonts w:ascii="黑体" w:eastAsia="黑体" w:hAnsi="黑体"/>
          <w:b w:val="0"/>
          <w:sz w:val="21"/>
          <w:szCs w:val="21"/>
        </w:rPr>
        <w:t xml:space="preserve"> </w:t>
      </w:r>
      <w:r w:rsidRPr="00A725E9">
        <w:rPr>
          <w:rFonts w:ascii="黑体" w:eastAsia="黑体" w:hAnsi="黑体" w:hint="eastAsia"/>
          <w:b w:val="0"/>
          <w:sz w:val="21"/>
          <w:szCs w:val="21"/>
        </w:rPr>
        <w:t>工业类专业镇</w:t>
      </w:r>
      <w:bookmarkEnd w:id="37"/>
      <w:bookmarkEnd w:id="38"/>
    </w:p>
    <w:p w:rsidR="002B79B6" w:rsidRPr="003C59B8" w:rsidRDefault="002B79B6" w:rsidP="002B79B6">
      <w:pPr>
        <w:spacing w:line="360" w:lineRule="auto"/>
        <w:rPr>
          <w:rFonts w:ascii="宋体"/>
          <w:szCs w:val="21"/>
        </w:rPr>
      </w:pPr>
      <w:r w:rsidRPr="003C59B8">
        <w:rPr>
          <w:rFonts w:ascii="宋体" w:hint="eastAsia"/>
          <w:szCs w:val="21"/>
        </w:rPr>
        <w:t>4.</w:t>
      </w:r>
      <w:r w:rsidR="00845709">
        <w:rPr>
          <w:rFonts w:ascii="宋体" w:hint="eastAsia"/>
          <w:szCs w:val="21"/>
        </w:rPr>
        <w:t>2</w:t>
      </w:r>
      <w:r w:rsidRPr="003C59B8">
        <w:rPr>
          <w:rFonts w:ascii="宋体" w:hint="eastAsia"/>
          <w:szCs w:val="21"/>
        </w:rPr>
        <w:t>.1.1 珠三角专业镇全镇工业总产值需达到</w:t>
      </w:r>
      <w:r w:rsidRPr="003C59B8">
        <w:rPr>
          <w:rFonts w:ascii="宋体"/>
          <w:szCs w:val="21"/>
        </w:rPr>
        <w:t>50亿元</w:t>
      </w:r>
      <w:r w:rsidRPr="003C59B8">
        <w:rPr>
          <w:rFonts w:ascii="宋体" w:hint="eastAsia"/>
          <w:szCs w:val="21"/>
        </w:rPr>
        <w:t>，特色产业产值占工业总产值的比例在</w:t>
      </w:r>
      <w:r w:rsidRPr="003C59B8">
        <w:rPr>
          <w:rFonts w:ascii="宋体"/>
          <w:szCs w:val="21"/>
        </w:rPr>
        <w:t>30%以上</w:t>
      </w:r>
      <w:r w:rsidRPr="003C59B8">
        <w:rPr>
          <w:rFonts w:ascii="宋体" w:hint="eastAsia"/>
          <w:szCs w:val="21"/>
        </w:rPr>
        <w:t>；</w:t>
      </w:r>
    </w:p>
    <w:p w:rsidR="002B79B6" w:rsidRPr="003C59B8" w:rsidRDefault="002B79B6" w:rsidP="002B79B6">
      <w:pPr>
        <w:spacing w:line="360" w:lineRule="auto"/>
        <w:rPr>
          <w:rFonts w:ascii="宋体"/>
          <w:szCs w:val="21"/>
        </w:rPr>
      </w:pPr>
      <w:r w:rsidRPr="003C59B8">
        <w:rPr>
          <w:rFonts w:ascii="宋体" w:hint="eastAsia"/>
          <w:szCs w:val="21"/>
        </w:rPr>
        <w:t>4.</w:t>
      </w:r>
      <w:r w:rsidR="00845709">
        <w:rPr>
          <w:rFonts w:ascii="宋体" w:hint="eastAsia"/>
          <w:szCs w:val="21"/>
        </w:rPr>
        <w:t>2</w:t>
      </w:r>
      <w:r w:rsidRPr="003C59B8">
        <w:rPr>
          <w:rFonts w:ascii="宋体" w:hint="eastAsia"/>
          <w:szCs w:val="21"/>
        </w:rPr>
        <w:t>.1.2 粤东西北地区专业镇全镇工业总产值需达到</w:t>
      </w:r>
      <w:r w:rsidRPr="003C59B8">
        <w:rPr>
          <w:rFonts w:ascii="宋体"/>
          <w:szCs w:val="21"/>
        </w:rPr>
        <w:t>30亿元</w:t>
      </w:r>
      <w:r w:rsidRPr="003C59B8">
        <w:rPr>
          <w:rFonts w:ascii="宋体" w:hint="eastAsia"/>
          <w:szCs w:val="21"/>
        </w:rPr>
        <w:t>，特色产业产值占工业总产值的比例在</w:t>
      </w:r>
      <w:r w:rsidRPr="003C59B8">
        <w:rPr>
          <w:rFonts w:ascii="宋体"/>
          <w:szCs w:val="21"/>
        </w:rPr>
        <w:t>30%以上</w:t>
      </w:r>
      <w:r w:rsidRPr="003C59B8">
        <w:rPr>
          <w:rFonts w:ascii="宋体" w:hint="eastAsia"/>
          <w:szCs w:val="21"/>
        </w:rPr>
        <w:t>；</w:t>
      </w:r>
    </w:p>
    <w:p w:rsidR="002B79B6" w:rsidRPr="00A725E9" w:rsidRDefault="002B79B6" w:rsidP="00A725E9">
      <w:pPr>
        <w:pStyle w:val="3"/>
        <w:rPr>
          <w:rFonts w:ascii="黑体" w:eastAsia="黑体" w:hAnsi="黑体"/>
          <w:b w:val="0"/>
          <w:sz w:val="21"/>
          <w:szCs w:val="21"/>
        </w:rPr>
      </w:pPr>
      <w:bookmarkStart w:id="39" w:name="_Toc490728685"/>
      <w:bookmarkStart w:id="40" w:name="_Toc12958143"/>
      <w:r w:rsidRPr="00A725E9">
        <w:rPr>
          <w:rFonts w:ascii="黑体" w:eastAsia="黑体" w:hAnsi="黑体"/>
          <w:b w:val="0"/>
          <w:sz w:val="21"/>
          <w:szCs w:val="21"/>
        </w:rPr>
        <w:t>4.</w:t>
      </w:r>
      <w:r w:rsidR="00845709">
        <w:rPr>
          <w:rFonts w:ascii="黑体" w:eastAsia="黑体" w:hAnsi="黑体" w:hint="eastAsia"/>
          <w:b w:val="0"/>
          <w:sz w:val="21"/>
          <w:szCs w:val="21"/>
        </w:rPr>
        <w:t>2</w:t>
      </w:r>
      <w:r w:rsidRPr="00A725E9">
        <w:rPr>
          <w:rFonts w:ascii="黑体" w:eastAsia="黑体" w:hAnsi="黑体"/>
          <w:b w:val="0"/>
          <w:sz w:val="21"/>
          <w:szCs w:val="21"/>
        </w:rPr>
        <w:t xml:space="preserve">.2 </w:t>
      </w:r>
      <w:r w:rsidRPr="00A725E9">
        <w:rPr>
          <w:rFonts w:ascii="黑体" w:eastAsia="黑体" w:hAnsi="黑体" w:hint="eastAsia"/>
          <w:b w:val="0"/>
          <w:sz w:val="21"/>
          <w:szCs w:val="21"/>
        </w:rPr>
        <w:t>农业类专业镇</w:t>
      </w:r>
      <w:bookmarkEnd w:id="39"/>
      <w:bookmarkEnd w:id="40"/>
    </w:p>
    <w:p w:rsidR="002B79B6" w:rsidRPr="003C59B8" w:rsidRDefault="002B79B6" w:rsidP="002B79B6">
      <w:pPr>
        <w:spacing w:line="360" w:lineRule="auto"/>
        <w:rPr>
          <w:rFonts w:ascii="宋体"/>
          <w:szCs w:val="21"/>
        </w:rPr>
      </w:pPr>
      <w:r w:rsidRPr="003C59B8">
        <w:rPr>
          <w:rFonts w:ascii="宋体" w:hint="eastAsia"/>
          <w:szCs w:val="21"/>
        </w:rPr>
        <w:t>4.</w:t>
      </w:r>
      <w:r w:rsidR="00845709">
        <w:rPr>
          <w:rFonts w:ascii="宋体" w:hint="eastAsia"/>
          <w:szCs w:val="21"/>
        </w:rPr>
        <w:t>2</w:t>
      </w:r>
      <w:r w:rsidRPr="003C59B8">
        <w:rPr>
          <w:rFonts w:ascii="宋体" w:hint="eastAsia"/>
          <w:szCs w:val="21"/>
        </w:rPr>
        <w:t>.</w:t>
      </w:r>
      <w:r w:rsidRPr="003C59B8">
        <w:rPr>
          <w:rFonts w:ascii="宋体"/>
          <w:szCs w:val="21"/>
        </w:rPr>
        <w:t>2</w:t>
      </w:r>
      <w:r w:rsidRPr="003C59B8">
        <w:rPr>
          <w:rFonts w:ascii="宋体" w:hint="eastAsia"/>
          <w:szCs w:val="21"/>
        </w:rPr>
        <w:t>.1 珠三角专业镇全镇工农业总产值需达到</w:t>
      </w:r>
      <w:r w:rsidRPr="003C59B8">
        <w:rPr>
          <w:rFonts w:ascii="宋体"/>
          <w:szCs w:val="21"/>
        </w:rPr>
        <w:t>10亿元</w:t>
      </w:r>
      <w:r w:rsidRPr="003C59B8">
        <w:rPr>
          <w:rFonts w:ascii="宋体" w:hint="eastAsia"/>
          <w:szCs w:val="21"/>
        </w:rPr>
        <w:t>，特色产业产值占工业总产值的比例在</w:t>
      </w:r>
      <w:r w:rsidRPr="003C59B8">
        <w:rPr>
          <w:rFonts w:ascii="宋体"/>
          <w:szCs w:val="21"/>
        </w:rPr>
        <w:t>30%以上</w:t>
      </w:r>
      <w:r w:rsidRPr="003C59B8">
        <w:rPr>
          <w:rFonts w:ascii="宋体" w:hint="eastAsia"/>
          <w:szCs w:val="21"/>
        </w:rPr>
        <w:t>；</w:t>
      </w:r>
    </w:p>
    <w:p w:rsidR="002B79B6" w:rsidRPr="003C59B8" w:rsidRDefault="002B79B6" w:rsidP="002B79B6">
      <w:pPr>
        <w:spacing w:line="360" w:lineRule="auto"/>
        <w:rPr>
          <w:rFonts w:ascii="宋体"/>
          <w:szCs w:val="21"/>
        </w:rPr>
      </w:pPr>
      <w:r w:rsidRPr="003C59B8">
        <w:rPr>
          <w:rFonts w:ascii="宋体" w:hint="eastAsia"/>
          <w:szCs w:val="21"/>
        </w:rPr>
        <w:t>4.</w:t>
      </w:r>
      <w:r w:rsidR="00845709">
        <w:rPr>
          <w:rFonts w:ascii="宋体" w:hint="eastAsia"/>
          <w:szCs w:val="21"/>
        </w:rPr>
        <w:t>2</w:t>
      </w:r>
      <w:r w:rsidRPr="003C59B8">
        <w:rPr>
          <w:rFonts w:ascii="宋体" w:hint="eastAsia"/>
          <w:szCs w:val="21"/>
        </w:rPr>
        <w:t>.</w:t>
      </w:r>
      <w:r w:rsidRPr="003C59B8">
        <w:rPr>
          <w:rFonts w:ascii="宋体"/>
          <w:szCs w:val="21"/>
        </w:rPr>
        <w:t>2</w:t>
      </w:r>
      <w:r w:rsidRPr="003C59B8">
        <w:rPr>
          <w:rFonts w:ascii="宋体" w:hint="eastAsia"/>
          <w:szCs w:val="21"/>
        </w:rPr>
        <w:t>.2 粤东西北地区专业镇全镇工农业总产值需达到</w:t>
      </w:r>
      <w:r w:rsidRPr="003C59B8">
        <w:rPr>
          <w:rFonts w:ascii="宋体"/>
          <w:szCs w:val="21"/>
        </w:rPr>
        <w:t>5亿元</w:t>
      </w:r>
      <w:r w:rsidRPr="003C59B8">
        <w:rPr>
          <w:rFonts w:ascii="宋体" w:hint="eastAsia"/>
          <w:szCs w:val="21"/>
        </w:rPr>
        <w:t>，特色产业产值占工业总产值的比例在</w:t>
      </w:r>
      <w:r w:rsidRPr="003C59B8">
        <w:rPr>
          <w:rFonts w:ascii="宋体"/>
          <w:szCs w:val="21"/>
        </w:rPr>
        <w:t>30%以上</w:t>
      </w:r>
      <w:r w:rsidRPr="003C59B8">
        <w:rPr>
          <w:rFonts w:ascii="宋体" w:hint="eastAsia"/>
          <w:szCs w:val="21"/>
        </w:rPr>
        <w:t>；</w:t>
      </w:r>
    </w:p>
    <w:p w:rsidR="002B79B6" w:rsidRPr="00A725E9" w:rsidRDefault="002B79B6" w:rsidP="00A725E9">
      <w:pPr>
        <w:pStyle w:val="3"/>
        <w:rPr>
          <w:rFonts w:ascii="黑体" w:eastAsia="黑体" w:hAnsi="黑体"/>
          <w:b w:val="0"/>
          <w:sz w:val="21"/>
          <w:szCs w:val="21"/>
        </w:rPr>
      </w:pPr>
      <w:bookmarkStart w:id="41" w:name="_Toc490728686"/>
      <w:bookmarkStart w:id="42" w:name="_Toc12958144"/>
      <w:r w:rsidRPr="00A725E9">
        <w:rPr>
          <w:rFonts w:ascii="黑体" w:eastAsia="黑体" w:hAnsi="黑体"/>
          <w:b w:val="0"/>
          <w:sz w:val="21"/>
          <w:szCs w:val="21"/>
        </w:rPr>
        <w:t>4.</w:t>
      </w:r>
      <w:r w:rsidR="00845709">
        <w:rPr>
          <w:rFonts w:ascii="黑体" w:eastAsia="黑体" w:hAnsi="黑体" w:hint="eastAsia"/>
          <w:b w:val="0"/>
          <w:sz w:val="21"/>
          <w:szCs w:val="21"/>
        </w:rPr>
        <w:t>2</w:t>
      </w:r>
      <w:r w:rsidRPr="00A725E9">
        <w:rPr>
          <w:rFonts w:ascii="黑体" w:eastAsia="黑体" w:hAnsi="黑体"/>
          <w:b w:val="0"/>
          <w:sz w:val="21"/>
          <w:szCs w:val="21"/>
        </w:rPr>
        <w:t xml:space="preserve">.3 </w:t>
      </w:r>
      <w:r w:rsidRPr="00A725E9">
        <w:rPr>
          <w:rFonts w:ascii="黑体" w:eastAsia="黑体" w:hAnsi="黑体" w:hint="eastAsia"/>
          <w:b w:val="0"/>
          <w:sz w:val="21"/>
          <w:szCs w:val="21"/>
        </w:rPr>
        <w:t>服务类专业镇</w:t>
      </w:r>
      <w:bookmarkEnd w:id="41"/>
      <w:bookmarkEnd w:id="42"/>
    </w:p>
    <w:p w:rsidR="002B79B6" w:rsidRPr="003C59B8" w:rsidRDefault="002B79B6" w:rsidP="002B79B6">
      <w:pPr>
        <w:spacing w:line="360" w:lineRule="auto"/>
        <w:rPr>
          <w:rFonts w:ascii="宋体"/>
          <w:szCs w:val="21"/>
        </w:rPr>
      </w:pPr>
      <w:r w:rsidRPr="003C59B8">
        <w:rPr>
          <w:rFonts w:ascii="宋体" w:hint="eastAsia"/>
          <w:szCs w:val="21"/>
        </w:rPr>
        <w:t>4.</w:t>
      </w:r>
      <w:r w:rsidR="00845709">
        <w:rPr>
          <w:rFonts w:ascii="宋体" w:hint="eastAsia"/>
          <w:szCs w:val="21"/>
        </w:rPr>
        <w:t>2</w:t>
      </w:r>
      <w:r w:rsidRPr="003C59B8">
        <w:rPr>
          <w:rFonts w:ascii="宋体" w:hint="eastAsia"/>
          <w:szCs w:val="21"/>
        </w:rPr>
        <w:t>.</w:t>
      </w:r>
      <w:r w:rsidRPr="003C59B8">
        <w:rPr>
          <w:rFonts w:ascii="宋体"/>
          <w:szCs w:val="21"/>
        </w:rPr>
        <w:t>3</w:t>
      </w:r>
      <w:r w:rsidRPr="003C59B8">
        <w:rPr>
          <w:rFonts w:ascii="宋体" w:hint="eastAsia"/>
          <w:szCs w:val="21"/>
        </w:rPr>
        <w:t>.1 珠三角专业镇全镇地区生产总值（</w:t>
      </w:r>
      <w:r w:rsidRPr="003C59B8">
        <w:rPr>
          <w:rFonts w:ascii="宋体"/>
          <w:szCs w:val="21"/>
        </w:rPr>
        <w:t>GDP）需达到30亿元以上</w:t>
      </w:r>
      <w:r w:rsidRPr="003C59B8">
        <w:rPr>
          <w:rFonts w:ascii="宋体" w:hint="eastAsia"/>
          <w:szCs w:val="21"/>
        </w:rPr>
        <w:t>，特色产业产值占工业总产值的比例在</w:t>
      </w:r>
      <w:r w:rsidRPr="003C59B8">
        <w:rPr>
          <w:rFonts w:ascii="宋体"/>
          <w:szCs w:val="21"/>
        </w:rPr>
        <w:t>30%以上</w:t>
      </w:r>
      <w:r w:rsidRPr="003C59B8">
        <w:rPr>
          <w:rFonts w:ascii="宋体" w:hint="eastAsia"/>
          <w:szCs w:val="21"/>
        </w:rPr>
        <w:t>；</w:t>
      </w:r>
    </w:p>
    <w:p w:rsidR="002B79B6" w:rsidRPr="003C59B8" w:rsidRDefault="002B79B6" w:rsidP="002B79B6">
      <w:pPr>
        <w:spacing w:line="360" w:lineRule="auto"/>
        <w:rPr>
          <w:rFonts w:ascii="宋体"/>
          <w:szCs w:val="21"/>
        </w:rPr>
      </w:pPr>
      <w:r w:rsidRPr="003C59B8">
        <w:rPr>
          <w:rFonts w:ascii="宋体" w:hint="eastAsia"/>
          <w:szCs w:val="21"/>
        </w:rPr>
        <w:t>4.</w:t>
      </w:r>
      <w:r w:rsidR="00845709">
        <w:rPr>
          <w:rFonts w:ascii="宋体" w:hint="eastAsia"/>
          <w:szCs w:val="21"/>
        </w:rPr>
        <w:t>2</w:t>
      </w:r>
      <w:r w:rsidRPr="003C59B8">
        <w:rPr>
          <w:rFonts w:ascii="宋体" w:hint="eastAsia"/>
          <w:szCs w:val="21"/>
        </w:rPr>
        <w:t>.</w:t>
      </w:r>
      <w:r w:rsidRPr="003C59B8">
        <w:rPr>
          <w:rFonts w:ascii="宋体"/>
          <w:szCs w:val="21"/>
        </w:rPr>
        <w:t>2</w:t>
      </w:r>
      <w:r w:rsidRPr="003C59B8">
        <w:rPr>
          <w:rFonts w:ascii="宋体" w:hint="eastAsia"/>
          <w:szCs w:val="21"/>
        </w:rPr>
        <w:t>.2 粤东西北地区专业镇全镇地区生产总值（</w:t>
      </w:r>
      <w:r w:rsidRPr="003C59B8">
        <w:rPr>
          <w:rFonts w:ascii="宋体"/>
          <w:szCs w:val="21"/>
        </w:rPr>
        <w:t>GDP) 需达到10亿元以上</w:t>
      </w:r>
      <w:r w:rsidRPr="003C59B8">
        <w:rPr>
          <w:rFonts w:ascii="宋体" w:hint="eastAsia"/>
          <w:szCs w:val="21"/>
        </w:rPr>
        <w:t>，特色产业产值占工业总产值的比例在</w:t>
      </w:r>
      <w:r w:rsidRPr="003C59B8">
        <w:rPr>
          <w:rFonts w:ascii="宋体"/>
          <w:szCs w:val="21"/>
        </w:rPr>
        <w:t>30%以上</w:t>
      </w:r>
      <w:r w:rsidRPr="003C59B8">
        <w:rPr>
          <w:rFonts w:ascii="宋体" w:hint="eastAsia"/>
          <w:szCs w:val="21"/>
        </w:rPr>
        <w:t>；</w:t>
      </w:r>
    </w:p>
    <w:p w:rsidR="002B79B6" w:rsidRPr="006805C2" w:rsidRDefault="002B79B6" w:rsidP="006805C2">
      <w:pPr>
        <w:pStyle w:val="2"/>
        <w:rPr>
          <w:rFonts w:ascii="黑体" w:hAnsi="黑体"/>
          <w:b w:val="0"/>
          <w:sz w:val="21"/>
          <w:szCs w:val="21"/>
        </w:rPr>
      </w:pPr>
      <w:bookmarkStart w:id="43" w:name="_Toc490574825"/>
      <w:bookmarkStart w:id="44" w:name="_Toc12958145"/>
      <w:r w:rsidRPr="006805C2">
        <w:rPr>
          <w:rFonts w:ascii="黑体" w:hAnsi="黑体" w:hint="eastAsia"/>
          <w:b w:val="0"/>
          <w:sz w:val="21"/>
          <w:szCs w:val="21"/>
        </w:rPr>
        <w:lastRenderedPageBreak/>
        <w:t>4.</w:t>
      </w:r>
      <w:r w:rsidR="00845709">
        <w:rPr>
          <w:rFonts w:ascii="黑体" w:hAnsi="黑体" w:hint="eastAsia"/>
          <w:b w:val="0"/>
          <w:sz w:val="21"/>
          <w:szCs w:val="21"/>
        </w:rPr>
        <w:t>3</w:t>
      </w:r>
      <w:r w:rsidRPr="006805C2">
        <w:rPr>
          <w:rFonts w:ascii="黑体" w:hAnsi="黑体"/>
          <w:b w:val="0"/>
          <w:sz w:val="21"/>
          <w:szCs w:val="21"/>
        </w:rPr>
        <w:t xml:space="preserve"> </w:t>
      </w:r>
      <w:r w:rsidRPr="006805C2">
        <w:rPr>
          <w:rFonts w:ascii="黑体" w:hAnsi="黑体" w:hint="eastAsia"/>
          <w:b w:val="0"/>
          <w:sz w:val="21"/>
          <w:szCs w:val="21"/>
        </w:rPr>
        <w:t>企业创新能力要求</w:t>
      </w:r>
      <w:bookmarkEnd w:id="43"/>
      <w:bookmarkEnd w:id="44"/>
    </w:p>
    <w:p w:rsidR="002B79B6" w:rsidRPr="003C59B8" w:rsidRDefault="002B79B6" w:rsidP="002B79B6">
      <w:pPr>
        <w:spacing w:line="360" w:lineRule="auto"/>
        <w:rPr>
          <w:rFonts w:ascii="宋体"/>
          <w:szCs w:val="21"/>
        </w:rPr>
      </w:pPr>
      <w:r w:rsidRPr="003C59B8">
        <w:rPr>
          <w:rFonts w:ascii="宋体" w:hint="eastAsia"/>
          <w:szCs w:val="21"/>
        </w:rPr>
        <w:t>4.</w:t>
      </w:r>
      <w:r w:rsidR="00845709">
        <w:rPr>
          <w:rFonts w:ascii="宋体" w:hint="eastAsia"/>
          <w:szCs w:val="21"/>
        </w:rPr>
        <w:t>3</w:t>
      </w:r>
      <w:r w:rsidRPr="003C59B8">
        <w:rPr>
          <w:rFonts w:ascii="宋体" w:hint="eastAsia"/>
          <w:szCs w:val="21"/>
        </w:rPr>
        <w:t>.1 专业镇建设要求重视科技进步和技术创新，有研究与试验发展（R&amp;D）经费投入；</w:t>
      </w:r>
    </w:p>
    <w:p w:rsidR="002B79B6" w:rsidRPr="003C59B8" w:rsidRDefault="002B79B6" w:rsidP="002B79B6">
      <w:pPr>
        <w:spacing w:line="360" w:lineRule="auto"/>
        <w:rPr>
          <w:rFonts w:ascii="宋体"/>
          <w:szCs w:val="21"/>
        </w:rPr>
      </w:pPr>
      <w:r w:rsidRPr="003C59B8">
        <w:rPr>
          <w:rFonts w:ascii="宋体" w:hint="eastAsia"/>
          <w:szCs w:val="21"/>
        </w:rPr>
        <w:t>4.</w:t>
      </w:r>
      <w:r w:rsidR="00845709">
        <w:rPr>
          <w:rFonts w:ascii="宋体" w:hint="eastAsia"/>
          <w:szCs w:val="21"/>
        </w:rPr>
        <w:t>3</w:t>
      </w:r>
      <w:r w:rsidRPr="003C59B8">
        <w:rPr>
          <w:rFonts w:ascii="宋体" w:hint="eastAsia"/>
          <w:szCs w:val="21"/>
        </w:rPr>
        <w:t>.2特色产业中，有龙头企业至少一个。</w:t>
      </w:r>
    </w:p>
    <w:p w:rsidR="002B79B6" w:rsidRPr="006805C2" w:rsidRDefault="002B79B6" w:rsidP="006805C2">
      <w:pPr>
        <w:pStyle w:val="2"/>
        <w:rPr>
          <w:rFonts w:ascii="黑体" w:hAnsi="黑体"/>
          <w:b w:val="0"/>
          <w:sz w:val="21"/>
          <w:szCs w:val="21"/>
        </w:rPr>
      </w:pPr>
      <w:bookmarkStart w:id="45" w:name="_Toc490574826"/>
      <w:bookmarkStart w:id="46" w:name="_Toc12958146"/>
      <w:r w:rsidRPr="006805C2">
        <w:rPr>
          <w:rFonts w:ascii="黑体" w:hAnsi="黑体"/>
          <w:b w:val="0"/>
          <w:sz w:val="21"/>
          <w:szCs w:val="21"/>
        </w:rPr>
        <w:t>4.</w:t>
      </w:r>
      <w:r w:rsidR="00845709">
        <w:rPr>
          <w:rFonts w:ascii="黑体" w:hAnsi="黑体" w:hint="eastAsia"/>
          <w:b w:val="0"/>
          <w:sz w:val="21"/>
          <w:szCs w:val="21"/>
        </w:rPr>
        <w:t>4</w:t>
      </w:r>
      <w:r w:rsidRPr="006805C2">
        <w:rPr>
          <w:rFonts w:ascii="黑体" w:hAnsi="黑体"/>
          <w:b w:val="0"/>
          <w:sz w:val="21"/>
          <w:szCs w:val="21"/>
        </w:rPr>
        <w:t xml:space="preserve"> </w:t>
      </w:r>
      <w:r w:rsidRPr="006805C2">
        <w:rPr>
          <w:rFonts w:ascii="黑体" w:hAnsi="黑体" w:hint="eastAsia"/>
          <w:b w:val="0"/>
          <w:sz w:val="21"/>
          <w:szCs w:val="21"/>
        </w:rPr>
        <w:t>公共服务体系要求</w:t>
      </w:r>
      <w:bookmarkEnd w:id="45"/>
      <w:bookmarkEnd w:id="46"/>
    </w:p>
    <w:p w:rsidR="002B79B6" w:rsidRPr="003C59B8" w:rsidRDefault="002B79B6" w:rsidP="002B79B6">
      <w:pPr>
        <w:spacing w:line="360" w:lineRule="auto"/>
        <w:rPr>
          <w:rFonts w:ascii="宋体"/>
          <w:szCs w:val="21"/>
        </w:rPr>
      </w:pPr>
      <w:r w:rsidRPr="003C59B8">
        <w:rPr>
          <w:rFonts w:ascii="宋体" w:hint="eastAsia"/>
          <w:szCs w:val="21"/>
        </w:rPr>
        <w:t>4.</w:t>
      </w:r>
      <w:r w:rsidR="00845709">
        <w:rPr>
          <w:rFonts w:ascii="宋体" w:hint="eastAsia"/>
          <w:szCs w:val="21"/>
        </w:rPr>
        <w:t>4.</w:t>
      </w:r>
      <w:r w:rsidRPr="003C59B8">
        <w:rPr>
          <w:rFonts w:ascii="宋体" w:hint="eastAsia"/>
          <w:szCs w:val="21"/>
        </w:rPr>
        <w:t>1 按照产业发展内在需求建立各类公共服务平台，至少建设有</w:t>
      </w:r>
      <w:r w:rsidRPr="003C59B8">
        <w:rPr>
          <w:rFonts w:ascii="宋体"/>
          <w:szCs w:val="21"/>
        </w:rPr>
        <w:t>1家综合性公共服务平台或专业性公共服务平台。</w:t>
      </w:r>
    </w:p>
    <w:p w:rsidR="002B79B6" w:rsidRPr="006805C2" w:rsidRDefault="002B79B6" w:rsidP="006805C2">
      <w:pPr>
        <w:pStyle w:val="2"/>
        <w:rPr>
          <w:rFonts w:ascii="黑体" w:hAnsi="黑体"/>
          <w:b w:val="0"/>
          <w:sz w:val="21"/>
          <w:szCs w:val="21"/>
        </w:rPr>
      </w:pPr>
      <w:bookmarkStart w:id="47" w:name="_Toc490574827"/>
      <w:bookmarkStart w:id="48" w:name="_Toc12958147"/>
      <w:r w:rsidRPr="006805C2">
        <w:rPr>
          <w:rFonts w:ascii="黑体" w:hAnsi="黑体" w:hint="eastAsia"/>
          <w:b w:val="0"/>
          <w:sz w:val="21"/>
          <w:szCs w:val="21"/>
        </w:rPr>
        <w:t>4.</w:t>
      </w:r>
      <w:r w:rsidR="00845709">
        <w:rPr>
          <w:rFonts w:ascii="黑体" w:hAnsi="黑体" w:hint="eastAsia"/>
          <w:b w:val="0"/>
          <w:sz w:val="21"/>
          <w:szCs w:val="21"/>
        </w:rPr>
        <w:t>5</w:t>
      </w:r>
      <w:r w:rsidRPr="006805C2">
        <w:rPr>
          <w:rFonts w:ascii="黑体" w:hAnsi="黑体" w:hint="eastAsia"/>
          <w:b w:val="0"/>
          <w:sz w:val="21"/>
          <w:szCs w:val="21"/>
        </w:rPr>
        <w:t xml:space="preserve"> 特色产业发展环境要求</w:t>
      </w:r>
      <w:bookmarkEnd w:id="47"/>
      <w:bookmarkEnd w:id="48"/>
    </w:p>
    <w:p w:rsidR="002B79B6" w:rsidRPr="003C59B8" w:rsidRDefault="002B79B6" w:rsidP="002B79B6">
      <w:pPr>
        <w:spacing w:line="360" w:lineRule="auto"/>
        <w:rPr>
          <w:rFonts w:ascii="宋体"/>
          <w:szCs w:val="21"/>
        </w:rPr>
      </w:pPr>
      <w:r w:rsidRPr="003C59B8">
        <w:rPr>
          <w:rFonts w:ascii="宋体" w:hint="eastAsia"/>
          <w:szCs w:val="21"/>
        </w:rPr>
        <w:t>4.</w:t>
      </w:r>
      <w:r w:rsidR="00845709">
        <w:rPr>
          <w:rFonts w:ascii="宋体" w:hint="eastAsia"/>
          <w:szCs w:val="21"/>
        </w:rPr>
        <w:t>5</w:t>
      </w:r>
      <w:r w:rsidRPr="003C59B8">
        <w:rPr>
          <w:rFonts w:ascii="宋体" w:hint="eastAsia"/>
          <w:szCs w:val="21"/>
        </w:rPr>
        <w:t>.1 专业镇所在地政府要出台促进特色产业相关发展规划及资金、税收、用地、科技等方面的鼓励政策。</w:t>
      </w:r>
    </w:p>
    <w:p w:rsidR="002B79B6" w:rsidRPr="003C59B8" w:rsidRDefault="002B79B6" w:rsidP="002B79B6">
      <w:pPr>
        <w:spacing w:line="360" w:lineRule="auto"/>
        <w:rPr>
          <w:rFonts w:ascii="宋体"/>
          <w:szCs w:val="21"/>
        </w:rPr>
      </w:pPr>
      <w:r w:rsidRPr="003C59B8">
        <w:rPr>
          <w:rFonts w:ascii="宋体" w:hint="eastAsia"/>
          <w:szCs w:val="21"/>
        </w:rPr>
        <w:t>4.</w:t>
      </w:r>
      <w:r w:rsidR="00845709">
        <w:rPr>
          <w:rFonts w:ascii="宋体" w:hint="eastAsia"/>
          <w:szCs w:val="21"/>
        </w:rPr>
        <w:t>5</w:t>
      </w:r>
      <w:r w:rsidRPr="003C59B8">
        <w:rPr>
          <w:rFonts w:ascii="宋体" w:hint="eastAsia"/>
          <w:szCs w:val="21"/>
        </w:rPr>
        <w:t>.2 专业镇所在地政府要成立专门领导小组，负责专业</w:t>
      </w:r>
      <w:proofErr w:type="gramStart"/>
      <w:r w:rsidRPr="003C59B8">
        <w:rPr>
          <w:rFonts w:ascii="宋体" w:hint="eastAsia"/>
          <w:szCs w:val="21"/>
        </w:rPr>
        <w:t>镇具体</w:t>
      </w:r>
      <w:proofErr w:type="gramEnd"/>
      <w:r w:rsidRPr="003C59B8">
        <w:rPr>
          <w:rFonts w:ascii="宋体" w:hint="eastAsia"/>
          <w:szCs w:val="21"/>
        </w:rPr>
        <w:t>建设。</w:t>
      </w:r>
    </w:p>
    <w:p w:rsidR="002B79B6" w:rsidRPr="006805C2" w:rsidRDefault="002B79B6" w:rsidP="006805C2">
      <w:pPr>
        <w:pStyle w:val="a4"/>
        <w:numPr>
          <w:ilvl w:val="0"/>
          <w:numId w:val="0"/>
        </w:numPr>
        <w:spacing w:before="312" w:after="312" w:line="360" w:lineRule="auto"/>
        <w:rPr>
          <w:rFonts w:hAnsi="黑体"/>
          <w:szCs w:val="21"/>
        </w:rPr>
      </w:pPr>
      <w:bookmarkStart w:id="49" w:name="_Toc490574828"/>
      <w:bookmarkStart w:id="50" w:name="_Toc12958148"/>
      <w:r w:rsidRPr="006805C2">
        <w:rPr>
          <w:rFonts w:hAnsi="黑体" w:hint="eastAsia"/>
          <w:szCs w:val="21"/>
        </w:rPr>
        <w:t>5 专业镇申报与认定程序要求</w:t>
      </w:r>
      <w:bookmarkEnd w:id="49"/>
      <w:bookmarkEnd w:id="50"/>
    </w:p>
    <w:p w:rsidR="002B79B6" w:rsidRPr="006805C2" w:rsidRDefault="002B79B6" w:rsidP="006805C2">
      <w:pPr>
        <w:pStyle w:val="2"/>
        <w:rPr>
          <w:rFonts w:ascii="黑体" w:hAnsi="黑体"/>
          <w:b w:val="0"/>
          <w:sz w:val="21"/>
          <w:szCs w:val="21"/>
        </w:rPr>
      </w:pPr>
      <w:bookmarkStart w:id="51" w:name="_Toc490574829"/>
      <w:bookmarkStart w:id="52" w:name="_Toc12958149"/>
      <w:r w:rsidRPr="006805C2">
        <w:rPr>
          <w:rFonts w:ascii="黑体" w:hAnsi="黑体" w:hint="eastAsia"/>
          <w:b w:val="0"/>
          <w:sz w:val="21"/>
          <w:szCs w:val="21"/>
        </w:rPr>
        <w:t>5.1 程序要求</w:t>
      </w:r>
      <w:bookmarkEnd w:id="51"/>
      <w:bookmarkEnd w:id="52"/>
    </w:p>
    <w:p w:rsidR="002B79B6" w:rsidRPr="003C59B8" w:rsidRDefault="002B79B6" w:rsidP="002B79B6">
      <w:pPr>
        <w:spacing w:line="360" w:lineRule="auto"/>
        <w:rPr>
          <w:rFonts w:ascii="宋体"/>
          <w:szCs w:val="21"/>
        </w:rPr>
      </w:pPr>
      <w:r w:rsidRPr="003C59B8">
        <w:rPr>
          <w:rFonts w:ascii="宋体" w:hint="eastAsia"/>
          <w:szCs w:val="21"/>
        </w:rPr>
        <w:t>5.1.1 要求建设单位按照自愿原则进行认定申报。</w:t>
      </w:r>
    </w:p>
    <w:p w:rsidR="002B79B6" w:rsidRPr="003C59B8" w:rsidRDefault="002B79B6" w:rsidP="002B79B6">
      <w:pPr>
        <w:spacing w:line="360" w:lineRule="auto"/>
        <w:rPr>
          <w:rFonts w:ascii="宋体"/>
          <w:szCs w:val="21"/>
        </w:rPr>
      </w:pPr>
      <w:r w:rsidRPr="003C59B8">
        <w:rPr>
          <w:rFonts w:ascii="宋体" w:hint="eastAsia"/>
          <w:szCs w:val="21"/>
        </w:rPr>
        <w:t>5.1.2</w:t>
      </w:r>
      <w:r w:rsidRPr="003C59B8">
        <w:rPr>
          <w:rFonts w:ascii="宋体"/>
          <w:szCs w:val="21"/>
        </w:rPr>
        <w:t xml:space="preserve"> </w:t>
      </w:r>
      <w:r w:rsidRPr="003C59B8">
        <w:rPr>
          <w:rFonts w:ascii="宋体" w:hint="eastAsia"/>
          <w:szCs w:val="21"/>
        </w:rPr>
        <w:t>要求在网络申报系统完成1份申报书提交和若干相关附件上传。</w:t>
      </w:r>
    </w:p>
    <w:p w:rsidR="002B79B6" w:rsidRPr="003C59B8" w:rsidRDefault="002B79B6" w:rsidP="002B79B6">
      <w:pPr>
        <w:spacing w:line="360" w:lineRule="auto"/>
        <w:rPr>
          <w:rFonts w:ascii="宋体"/>
          <w:szCs w:val="21"/>
        </w:rPr>
      </w:pPr>
      <w:r w:rsidRPr="003C59B8">
        <w:rPr>
          <w:rFonts w:ascii="宋体" w:hint="eastAsia"/>
          <w:szCs w:val="21"/>
        </w:rPr>
        <w:t>5.1.3 组织评审单位是广东省具有专业镇认定职能承接的单位。</w:t>
      </w:r>
    </w:p>
    <w:p w:rsidR="002B79B6" w:rsidRPr="003C59B8" w:rsidRDefault="002B79B6" w:rsidP="002B79B6">
      <w:pPr>
        <w:spacing w:line="360" w:lineRule="auto"/>
        <w:rPr>
          <w:rFonts w:ascii="宋体"/>
          <w:szCs w:val="21"/>
        </w:rPr>
      </w:pPr>
      <w:r w:rsidRPr="003C59B8">
        <w:rPr>
          <w:rFonts w:ascii="宋体"/>
          <w:szCs w:val="21"/>
        </w:rPr>
        <w:t xml:space="preserve">5.1.4 </w:t>
      </w:r>
      <w:r w:rsidRPr="003C59B8">
        <w:rPr>
          <w:rFonts w:ascii="宋体" w:hint="eastAsia"/>
          <w:szCs w:val="21"/>
        </w:rPr>
        <w:t>按照专家评审组织要求进行，职能承接单位组织专家对申报单位进行评审。</w:t>
      </w:r>
    </w:p>
    <w:p w:rsidR="002B79B6" w:rsidRPr="006805C2" w:rsidRDefault="002B79B6" w:rsidP="006805C2">
      <w:pPr>
        <w:pStyle w:val="2"/>
        <w:rPr>
          <w:rFonts w:ascii="黑体" w:hAnsi="黑体"/>
          <w:b w:val="0"/>
          <w:sz w:val="21"/>
          <w:szCs w:val="21"/>
        </w:rPr>
      </w:pPr>
      <w:bookmarkStart w:id="53" w:name="_Toc490574830"/>
      <w:bookmarkStart w:id="54" w:name="_Toc12958150"/>
      <w:r w:rsidRPr="006805C2">
        <w:rPr>
          <w:rFonts w:ascii="黑体" w:hAnsi="黑体" w:hint="eastAsia"/>
          <w:b w:val="0"/>
          <w:sz w:val="21"/>
          <w:szCs w:val="21"/>
        </w:rPr>
        <w:t>5.2 附件资料要求</w:t>
      </w:r>
      <w:bookmarkEnd w:id="53"/>
      <w:bookmarkEnd w:id="54"/>
    </w:p>
    <w:p w:rsidR="002B79B6" w:rsidRPr="003C59B8" w:rsidRDefault="002B79B6" w:rsidP="002B79B6">
      <w:pPr>
        <w:spacing w:line="360" w:lineRule="auto"/>
        <w:rPr>
          <w:rFonts w:ascii="宋体"/>
          <w:szCs w:val="21"/>
        </w:rPr>
      </w:pPr>
      <w:r w:rsidRPr="003C59B8">
        <w:rPr>
          <w:rFonts w:ascii="宋体" w:hint="eastAsia"/>
          <w:szCs w:val="21"/>
        </w:rPr>
        <w:t>5.2.1</w:t>
      </w:r>
      <w:r w:rsidRPr="003C59B8">
        <w:rPr>
          <w:rFonts w:ascii="宋体"/>
          <w:szCs w:val="21"/>
        </w:rPr>
        <w:t xml:space="preserve"> </w:t>
      </w:r>
      <w:r w:rsidRPr="003C59B8">
        <w:rPr>
          <w:rFonts w:ascii="宋体" w:hint="eastAsia"/>
          <w:szCs w:val="21"/>
        </w:rPr>
        <w:t>专业镇建设工作方案1份，特色产业发展规划1份。</w:t>
      </w:r>
    </w:p>
    <w:p w:rsidR="002B79B6" w:rsidRPr="003C59B8" w:rsidRDefault="002B79B6" w:rsidP="002B79B6">
      <w:pPr>
        <w:spacing w:line="360" w:lineRule="auto"/>
        <w:rPr>
          <w:rFonts w:ascii="宋体"/>
          <w:szCs w:val="21"/>
        </w:rPr>
      </w:pPr>
      <w:r w:rsidRPr="003C59B8">
        <w:rPr>
          <w:rFonts w:ascii="宋体" w:hint="eastAsia"/>
          <w:szCs w:val="21"/>
        </w:rPr>
        <w:t>5.2.2 建设单位上一年度镇（街道）政府工作报告1份。</w:t>
      </w:r>
    </w:p>
    <w:p w:rsidR="002B79B6" w:rsidRPr="003C59B8" w:rsidRDefault="002B79B6" w:rsidP="002B79B6">
      <w:pPr>
        <w:spacing w:line="360" w:lineRule="auto"/>
        <w:rPr>
          <w:rFonts w:ascii="宋体"/>
          <w:szCs w:val="21"/>
        </w:rPr>
      </w:pPr>
      <w:r w:rsidRPr="003C59B8">
        <w:rPr>
          <w:rFonts w:ascii="宋体" w:hint="eastAsia"/>
          <w:szCs w:val="21"/>
        </w:rPr>
        <w:t>5.2.3 建设单位组织机构代码证。</w:t>
      </w:r>
    </w:p>
    <w:p w:rsidR="002B79B6" w:rsidRPr="003C59B8" w:rsidRDefault="002B79B6" w:rsidP="002B79B6">
      <w:pPr>
        <w:spacing w:line="360" w:lineRule="auto"/>
        <w:rPr>
          <w:rFonts w:ascii="宋体"/>
          <w:szCs w:val="21"/>
        </w:rPr>
      </w:pPr>
      <w:r w:rsidRPr="003C59B8">
        <w:rPr>
          <w:rFonts w:ascii="宋体" w:hint="eastAsia"/>
          <w:szCs w:val="21"/>
        </w:rPr>
        <w:t>5.2.4 镇（街道）获得的荣誉、相关企业介绍材料、镇（或县、地市）出台的相关科技政策等其他有关材料。</w:t>
      </w:r>
    </w:p>
    <w:p w:rsidR="002B79B6" w:rsidRPr="006805C2" w:rsidRDefault="002B79B6" w:rsidP="006805C2">
      <w:pPr>
        <w:pStyle w:val="2"/>
        <w:rPr>
          <w:rFonts w:ascii="黑体" w:hAnsi="黑体"/>
          <w:b w:val="0"/>
          <w:sz w:val="21"/>
          <w:szCs w:val="21"/>
        </w:rPr>
      </w:pPr>
      <w:bookmarkStart w:id="55" w:name="_Toc490574831"/>
      <w:bookmarkStart w:id="56" w:name="_Toc12958151"/>
      <w:r w:rsidRPr="006805C2">
        <w:rPr>
          <w:rFonts w:ascii="黑体" w:hAnsi="黑体" w:hint="eastAsia"/>
          <w:b w:val="0"/>
          <w:sz w:val="21"/>
          <w:szCs w:val="21"/>
        </w:rPr>
        <w:lastRenderedPageBreak/>
        <w:t>5.3 认定工作周期</w:t>
      </w:r>
      <w:bookmarkEnd w:id="55"/>
      <w:bookmarkEnd w:id="56"/>
    </w:p>
    <w:p w:rsidR="002B79B6" w:rsidRPr="003C59B8" w:rsidRDefault="002B79B6" w:rsidP="00687B04">
      <w:pPr>
        <w:spacing w:line="360" w:lineRule="auto"/>
        <w:ind w:firstLineChars="200" w:firstLine="420"/>
        <w:rPr>
          <w:rFonts w:ascii="宋体"/>
          <w:szCs w:val="21"/>
        </w:rPr>
      </w:pPr>
      <w:r w:rsidRPr="003C59B8">
        <w:rPr>
          <w:rFonts w:ascii="宋体" w:hint="eastAsia"/>
          <w:szCs w:val="21"/>
        </w:rPr>
        <w:t>专业镇认定采用常年受理，集中评审的方式。每年根据申报情况组织</w:t>
      </w:r>
      <w:r w:rsidRPr="003C59B8">
        <w:rPr>
          <w:rFonts w:ascii="宋体"/>
          <w:szCs w:val="21"/>
        </w:rPr>
        <w:t>1-2次评审</w:t>
      </w:r>
      <w:r w:rsidRPr="003C59B8">
        <w:rPr>
          <w:rFonts w:ascii="宋体" w:hint="eastAsia"/>
          <w:szCs w:val="21"/>
        </w:rPr>
        <w:t>。</w:t>
      </w:r>
    </w:p>
    <w:p w:rsidR="002B79B6" w:rsidRPr="006805C2" w:rsidRDefault="002B79B6" w:rsidP="006805C2">
      <w:pPr>
        <w:pStyle w:val="2"/>
        <w:rPr>
          <w:rFonts w:ascii="黑体" w:hAnsi="黑体"/>
          <w:b w:val="0"/>
          <w:sz w:val="21"/>
          <w:szCs w:val="21"/>
        </w:rPr>
      </w:pPr>
      <w:bookmarkStart w:id="57" w:name="_Toc490574832"/>
      <w:bookmarkStart w:id="58" w:name="_Toc12958152"/>
      <w:r w:rsidRPr="006805C2">
        <w:rPr>
          <w:rFonts w:ascii="黑体" w:hAnsi="黑体" w:hint="eastAsia"/>
          <w:b w:val="0"/>
          <w:sz w:val="21"/>
          <w:szCs w:val="21"/>
        </w:rPr>
        <w:t>5.4</w:t>
      </w:r>
      <w:r w:rsidRPr="006805C2">
        <w:rPr>
          <w:rFonts w:ascii="黑体" w:hAnsi="黑体"/>
          <w:b w:val="0"/>
          <w:sz w:val="21"/>
          <w:szCs w:val="21"/>
        </w:rPr>
        <w:t xml:space="preserve"> </w:t>
      </w:r>
      <w:r w:rsidRPr="006805C2">
        <w:rPr>
          <w:rFonts w:ascii="黑体" w:hAnsi="黑体" w:hint="eastAsia"/>
          <w:b w:val="0"/>
          <w:sz w:val="21"/>
          <w:szCs w:val="21"/>
        </w:rPr>
        <w:t>其他认定要求</w:t>
      </w:r>
      <w:bookmarkEnd w:id="57"/>
      <w:bookmarkEnd w:id="58"/>
    </w:p>
    <w:p w:rsidR="002B79B6" w:rsidRPr="003C59B8" w:rsidRDefault="002B79B6" w:rsidP="003C59B8">
      <w:pPr>
        <w:spacing w:line="360" w:lineRule="auto"/>
        <w:ind w:firstLineChars="200" w:firstLine="420"/>
        <w:rPr>
          <w:rFonts w:ascii="宋体"/>
          <w:szCs w:val="21"/>
        </w:rPr>
      </w:pPr>
      <w:r w:rsidRPr="003C59B8">
        <w:rPr>
          <w:rFonts w:ascii="宋体" w:hint="eastAsia"/>
          <w:szCs w:val="21"/>
        </w:rPr>
        <w:t>已认定为省级专业镇的镇（街道）如有第二特色产业符合第二条所列认定条件，产业间互补性好，可以申请认定第二个省级专业镇称号。每个</w:t>
      </w:r>
      <w:proofErr w:type="gramStart"/>
      <w:r w:rsidRPr="003C59B8">
        <w:rPr>
          <w:rFonts w:ascii="宋体" w:hint="eastAsia"/>
          <w:szCs w:val="21"/>
        </w:rPr>
        <w:t>镇最多</w:t>
      </w:r>
      <w:proofErr w:type="gramEnd"/>
      <w:r w:rsidRPr="003C59B8">
        <w:rPr>
          <w:rFonts w:ascii="宋体" w:hint="eastAsia"/>
          <w:szCs w:val="21"/>
        </w:rPr>
        <w:t>可申请两个专业镇称号。</w:t>
      </w:r>
    </w:p>
    <w:p w:rsidR="002B79B6" w:rsidRPr="006805C2" w:rsidRDefault="002B79B6" w:rsidP="006805C2">
      <w:pPr>
        <w:pStyle w:val="a4"/>
        <w:numPr>
          <w:ilvl w:val="0"/>
          <w:numId w:val="0"/>
        </w:numPr>
        <w:spacing w:before="312" w:after="312" w:line="360" w:lineRule="auto"/>
        <w:rPr>
          <w:rFonts w:hAnsi="黑体"/>
          <w:szCs w:val="21"/>
        </w:rPr>
      </w:pPr>
      <w:bookmarkStart w:id="59" w:name="_Toc490574833"/>
      <w:bookmarkStart w:id="60" w:name="_Toc12958153"/>
      <w:r w:rsidRPr="006805C2">
        <w:rPr>
          <w:rFonts w:hAnsi="黑体" w:hint="eastAsia"/>
          <w:szCs w:val="21"/>
        </w:rPr>
        <w:t>6 复核与评价验收要求</w:t>
      </w:r>
      <w:bookmarkEnd w:id="59"/>
      <w:bookmarkEnd w:id="60"/>
    </w:p>
    <w:p w:rsidR="002B79B6" w:rsidRPr="006805C2" w:rsidRDefault="002B79B6" w:rsidP="006805C2">
      <w:pPr>
        <w:pStyle w:val="2"/>
        <w:rPr>
          <w:rFonts w:ascii="黑体" w:hAnsi="黑体"/>
          <w:b w:val="0"/>
          <w:sz w:val="21"/>
          <w:szCs w:val="21"/>
        </w:rPr>
      </w:pPr>
      <w:bookmarkStart w:id="61" w:name="_Toc490574834"/>
      <w:bookmarkStart w:id="62" w:name="_Toc12958154"/>
      <w:r w:rsidRPr="006805C2">
        <w:rPr>
          <w:rFonts w:ascii="黑体" w:hAnsi="黑体" w:hint="eastAsia"/>
          <w:b w:val="0"/>
          <w:sz w:val="21"/>
          <w:szCs w:val="21"/>
        </w:rPr>
        <w:t>6.1 考核评价方式</w:t>
      </w:r>
      <w:bookmarkEnd w:id="61"/>
      <w:bookmarkEnd w:id="62"/>
    </w:p>
    <w:p w:rsidR="002B79B6" w:rsidRPr="003C59B8" w:rsidRDefault="002B79B6" w:rsidP="002B79B6">
      <w:pPr>
        <w:spacing w:line="360" w:lineRule="auto"/>
        <w:rPr>
          <w:rFonts w:ascii="宋体"/>
          <w:szCs w:val="21"/>
        </w:rPr>
      </w:pPr>
      <w:r w:rsidRPr="003C59B8">
        <w:rPr>
          <w:rFonts w:ascii="宋体" w:hint="eastAsia"/>
          <w:szCs w:val="21"/>
        </w:rPr>
        <w:t>6.1.1 专业镇考核评价将按不定期的方式进行组织。</w:t>
      </w:r>
    </w:p>
    <w:p w:rsidR="002B79B6" w:rsidRPr="003C59B8" w:rsidRDefault="002B79B6" w:rsidP="002B79B6">
      <w:pPr>
        <w:spacing w:line="360" w:lineRule="auto"/>
        <w:rPr>
          <w:rFonts w:ascii="宋体"/>
          <w:szCs w:val="21"/>
        </w:rPr>
      </w:pPr>
      <w:r w:rsidRPr="003C59B8">
        <w:rPr>
          <w:rFonts w:ascii="宋体" w:hint="eastAsia"/>
          <w:szCs w:val="21"/>
        </w:rPr>
        <w:t>6.1.2 根就认定条件，以书面评价或现场考察评定两种方式考核，考核评价要求在全省通报。</w:t>
      </w:r>
    </w:p>
    <w:p w:rsidR="002B79B6" w:rsidRPr="006805C2" w:rsidRDefault="002B79B6" w:rsidP="006805C2">
      <w:pPr>
        <w:pStyle w:val="2"/>
        <w:rPr>
          <w:rFonts w:ascii="黑体" w:hAnsi="黑体"/>
          <w:b w:val="0"/>
          <w:sz w:val="21"/>
          <w:szCs w:val="21"/>
        </w:rPr>
      </w:pPr>
      <w:bookmarkStart w:id="63" w:name="_Toc490574835"/>
      <w:bookmarkStart w:id="64" w:name="_Toc12958155"/>
      <w:r w:rsidRPr="006805C2">
        <w:rPr>
          <w:rFonts w:ascii="黑体" w:hAnsi="黑体"/>
          <w:b w:val="0"/>
          <w:sz w:val="21"/>
          <w:szCs w:val="21"/>
        </w:rPr>
        <w:t xml:space="preserve">6.2 </w:t>
      </w:r>
      <w:r w:rsidRPr="006805C2">
        <w:rPr>
          <w:rFonts w:ascii="黑体" w:hAnsi="黑体" w:hint="eastAsia"/>
          <w:b w:val="0"/>
          <w:sz w:val="21"/>
          <w:szCs w:val="21"/>
        </w:rPr>
        <w:t>考核评价结果类型</w:t>
      </w:r>
      <w:bookmarkEnd w:id="63"/>
      <w:bookmarkEnd w:id="64"/>
    </w:p>
    <w:p w:rsidR="002B79B6" w:rsidRPr="003C59B8" w:rsidRDefault="002B79B6" w:rsidP="002B79B6">
      <w:pPr>
        <w:spacing w:line="360" w:lineRule="auto"/>
        <w:rPr>
          <w:rFonts w:ascii="宋体"/>
          <w:szCs w:val="21"/>
        </w:rPr>
      </w:pPr>
      <w:r w:rsidRPr="003C59B8">
        <w:rPr>
          <w:rFonts w:ascii="宋体" w:hint="eastAsia"/>
          <w:szCs w:val="21"/>
        </w:rPr>
        <w:t>6.</w:t>
      </w:r>
      <w:r w:rsidRPr="003C59B8">
        <w:rPr>
          <w:rFonts w:ascii="宋体"/>
          <w:szCs w:val="21"/>
        </w:rPr>
        <w:t>2</w:t>
      </w:r>
      <w:r w:rsidRPr="003C59B8">
        <w:rPr>
          <w:rFonts w:ascii="宋体" w:hint="eastAsia"/>
          <w:szCs w:val="21"/>
        </w:rPr>
        <w:t>.1 考核评价结果分为优秀、良好、合格和不合格三种。</w:t>
      </w:r>
    </w:p>
    <w:p w:rsidR="002B79B6" w:rsidRPr="003C59B8" w:rsidRDefault="002B79B6" w:rsidP="002B79B6">
      <w:pPr>
        <w:spacing w:line="360" w:lineRule="auto"/>
        <w:rPr>
          <w:rFonts w:ascii="宋体"/>
          <w:szCs w:val="21"/>
        </w:rPr>
      </w:pPr>
      <w:r w:rsidRPr="003C59B8">
        <w:rPr>
          <w:rFonts w:ascii="宋体" w:hint="eastAsia"/>
          <w:szCs w:val="21"/>
        </w:rPr>
        <w:t>6.</w:t>
      </w:r>
      <w:r w:rsidRPr="003C59B8">
        <w:rPr>
          <w:rFonts w:ascii="宋体"/>
          <w:szCs w:val="21"/>
        </w:rPr>
        <w:t>2</w:t>
      </w:r>
      <w:r w:rsidRPr="003C59B8">
        <w:rPr>
          <w:rFonts w:ascii="宋体" w:hint="eastAsia"/>
          <w:szCs w:val="21"/>
        </w:rPr>
        <w:t>.2 考核不合格的专业镇将根据相关流程取消其省级专业镇资格。</w:t>
      </w:r>
    </w:p>
    <w:p w:rsidR="002B79B6" w:rsidRPr="006805C2" w:rsidRDefault="002B79B6" w:rsidP="006805C2">
      <w:pPr>
        <w:pStyle w:val="2"/>
        <w:rPr>
          <w:rFonts w:ascii="黑体" w:hAnsi="黑体"/>
          <w:b w:val="0"/>
          <w:sz w:val="21"/>
          <w:szCs w:val="21"/>
        </w:rPr>
      </w:pPr>
      <w:bookmarkStart w:id="65" w:name="_Toc490574836"/>
      <w:bookmarkStart w:id="66" w:name="_Toc12958156"/>
      <w:r w:rsidRPr="006805C2">
        <w:rPr>
          <w:rFonts w:ascii="黑体" w:hAnsi="黑体" w:hint="eastAsia"/>
          <w:b w:val="0"/>
          <w:sz w:val="21"/>
          <w:szCs w:val="21"/>
        </w:rPr>
        <w:t>6.3 专业镇名称变更要求</w:t>
      </w:r>
      <w:bookmarkEnd w:id="65"/>
      <w:bookmarkEnd w:id="66"/>
    </w:p>
    <w:p w:rsidR="002B79B6" w:rsidRPr="003C59B8" w:rsidRDefault="002B79B6" w:rsidP="00687B04">
      <w:pPr>
        <w:spacing w:line="360" w:lineRule="auto"/>
        <w:ind w:firstLineChars="200" w:firstLine="420"/>
        <w:rPr>
          <w:rFonts w:ascii="宋体"/>
          <w:szCs w:val="21"/>
        </w:rPr>
      </w:pPr>
      <w:r w:rsidRPr="003C59B8">
        <w:rPr>
          <w:rFonts w:ascii="宋体" w:hint="eastAsia"/>
          <w:szCs w:val="21"/>
        </w:rPr>
        <w:t>专业镇在发展过程中如遇到行政区域变动（合并、撤销等）或产业发展方向变化等原因导致专业镇名称与实际情况不符，由专业镇（街道）政府提出申请名称变更，经科技管理部门审核后，进行名称变更。</w:t>
      </w:r>
    </w:p>
    <w:p w:rsidR="002B79B6" w:rsidRPr="006805C2" w:rsidRDefault="002B79B6" w:rsidP="006805C2">
      <w:pPr>
        <w:pStyle w:val="2"/>
        <w:rPr>
          <w:rFonts w:ascii="黑体" w:hAnsi="黑体"/>
          <w:b w:val="0"/>
          <w:sz w:val="21"/>
          <w:szCs w:val="21"/>
        </w:rPr>
      </w:pPr>
      <w:bookmarkStart w:id="67" w:name="_Toc490574837"/>
      <w:bookmarkStart w:id="68" w:name="_Toc12958157"/>
      <w:r w:rsidRPr="006805C2">
        <w:rPr>
          <w:rFonts w:ascii="黑体" w:hAnsi="黑体" w:hint="eastAsia"/>
          <w:b w:val="0"/>
          <w:sz w:val="21"/>
          <w:szCs w:val="21"/>
        </w:rPr>
        <w:t>6.4 专业镇撤销或变更单位要求</w:t>
      </w:r>
      <w:bookmarkEnd w:id="67"/>
      <w:bookmarkEnd w:id="68"/>
    </w:p>
    <w:p w:rsidR="002B79B6" w:rsidRPr="003C59B8" w:rsidRDefault="002B79B6" w:rsidP="00687B04">
      <w:pPr>
        <w:spacing w:line="360" w:lineRule="auto"/>
        <w:ind w:firstLineChars="150" w:firstLine="315"/>
        <w:rPr>
          <w:rFonts w:ascii="宋体"/>
          <w:szCs w:val="21"/>
        </w:rPr>
      </w:pPr>
      <w:r w:rsidRPr="003C59B8">
        <w:rPr>
          <w:rFonts w:ascii="宋体" w:hint="eastAsia"/>
          <w:szCs w:val="21"/>
        </w:rPr>
        <w:t>专业镇因自身原因需撤销或变更单位的，由专业镇（街道）提出撤销申请或变更申请，经科技管理部门审核后，进行相关撤销或变更单位。</w:t>
      </w:r>
    </w:p>
    <w:p w:rsidR="002B79B6" w:rsidRPr="003C59B8" w:rsidRDefault="002B79B6" w:rsidP="002B79B6">
      <w:pPr>
        <w:widowControl/>
        <w:jc w:val="left"/>
        <w:rPr>
          <w:rFonts w:ascii="宋体"/>
          <w:szCs w:val="21"/>
        </w:rPr>
      </w:pPr>
      <w:r w:rsidRPr="003C59B8">
        <w:rPr>
          <w:rFonts w:ascii="宋体"/>
          <w:szCs w:val="21"/>
        </w:rPr>
        <w:br w:type="page"/>
      </w:r>
    </w:p>
    <w:p w:rsidR="002B79B6" w:rsidRDefault="002B79B6" w:rsidP="002B79B6">
      <w:pPr>
        <w:pStyle w:val="2"/>
        <w:jc w:val="center"/>
        <w:rPr>
          <w:sz w:val="28"/>
        </w:rPr>
      </w:pPr>
      <w:bookmarkStart w:id="69" w:name="_Toc478518502"/>
      <w:bookmarkStart w:id="70" w:name="_Hlk478518458"/>
      <w:bookmarkStart w:id="71" w:name="_Toc12958158"/>
      <w:r>
        <w:rPr>
          <w:rFonts w:hint="eastAsia"/>
        </w:rPr>
        <w:lastRenderedPageBreak/>
        <w:t>参考文献</w:t>
      </w:r>
      <w:bookmarkEnd w:id="69"/>
      <w:bookmarkEnd w:id="71"/>
    </w:p>
    <w:p w:rsidR="002B79B6" w:rsidRDefault="002B79B6" w:rsidP="002B79B6">
      <w:pPr>
        <w:spacing w:line="360" w:lineRule="auto"/>
        <w:jc w:val="left"/>
        <w:rPr>
          <w:rFonts w:ascii="宋体" w:hAnsi="宋体"/>
          <w:sz w:val="22"/>
        </w:rPr>
      </w:pPr>
      <w:r>
        <w:rPr>
          <w:rFonts w:ascii="宋体" w:hAnsi="宋体" w:hint="eastAsia"/>
          <w:sz w:val="22"/>
        </w:rPr>
        <w:t xml:space="preserve">[1]  GB/T 24620-2009 服务标准制定导则 </w:t>
      </w:r>
    </w:p>
    <w:p w:rsidR="002B79B6" w:rsidRDefault="002B79B6" w:rsidP="002B79B6">
      <w:pPr>
        <w:spacing w:line="360" w:lineRule="auto"/>
        <w:jc w:val="left"/>
        <w:rPr>
          <w:rFonts w:ascii="宋体" w:hAnsi="宋体"/>
          <w:sz w:val="22"/>
        </w:rPr>
      </w:pPr>
      <w:r>
        <w:rPr>
          <w:rFonts w:ascii="宋体" w:hAnsi="宋体" w:hint="eastAsia"/>
          <w:sz w:val="22"/>
        </w:rPr>
        <w:t>[2]  GB/T 28222-2011 服务标准编写通则</w:t>
      </w:r>
    </w:p>
    <w:bookmarkEnd w:id="70"/>
    <w:p w:rsidR="002B79B6" w:rsidRDefault="002B79B6" w:rsidP="002B79B6">
      <w:pPr>
        <w:spacing w:line="360" w:lineRule="auto"/>
        <w:jc w:val="left"/>
        <w:rPr>
          <w:rFonts w:ascii="宋体" w:hAnsi="宋体"/>
          <w:sz w:val="22"/>
        </w:rPr>
      </w:pPr>
      <w:r>
        <w:rPr>
          <w:rFonts w:ascii="宋体" w:hAnsi="宋体" w:hint="eastAsia"/>
          <w:sz w:val="22"/>
        </w:rPr>
        <w:t>[3]  《中共广东省委  广东省人民政府关于全面深化科技体制改革加快创新驱动发展的决定》（粤发〔2014〕12号）</w:t>
      </w:r>
    </w:p>
    <w:p w:rsidR="002B79B6" w:rsidRDefault="002B79B6" w:rsidP="002B79B6">
      <w:pPr>
        <w:spacing w:line="360" w:lineRule="auto"/>
        <w:jc w:val="left"/>
        <w:rPr>
          <w:rFonts w:ascii="宋体" w:hAnsi="宋体"/>
          <w:sz w:val="22"/>
        </w:rPr>
      </w:pPr>
      <w:r>
        <w:rPr>
          <w:rFonts w:ascii="宋体" w:hAnsi="宋体" w:hint="eastAsia"/>
          <w:sz w:val="22"/>
        </w:rPr>
        <w:t>[4]  《中共广东省委  广东省人民政府关于依靠科技创新推进专业镇转型升级的决定》（粤发〔2012〕11号）</w:t>
      </w:r>
    </w:p>
    <w:p w:rsidR="002B79B6" w:rsidRDefault="002B79B6" w:rsidP="002B79B6">
      <w:pPr>
        <w:spacing w:line="360" w:lineRule="auto"/>
        <w:jc w:val="left"/>
        <w:rPr>
          <w:rFonts w:ascii="宋体" w:hAnsi="宋体"/>
          <w:sz w:val="22"/>
        </w:rPr>
      </w:pPr>
      <w:r>
        <w:rPr>
          <w:rFonts w:ascii="宋体" w:hAnsi="宋体" w:hint="eastAsia"/>
          <w:sz w:val="22"/>
        </w:rPr>
        <w:t>[5]  《广东省科学技术厅关于加强专业镇创新发展工作的指导意见》（粤科〔2016〕56号）</w:t>
      </w:r>
    </w:p>
    <w:p w:rsidR="002B79B6" w:rsidRPr="002B79B6" w:rsidRDefault="002B79B6" w:rsidP="00685169">
      <w:pPr>
        <w:jc w:val="center"/>
        <w:outlineLvl w:val="0"/>
        <w:rPr>
          <w:rFonts w:ascii="黑体" w:eastAsia="黑体" w:hAnsi="黑体"/>
          <w:bCs/>
          <w:sz w:val="30"/>
          <w:szCs w:val="30"/>
        </w:rPr>
      </w:pPr>
    </w:p>
    <w:p w:rsidR="00115E06" w:rsidRDefault="00115E06" w:rsidP="00D26399">
      <w:pPr>
        <w:spacing w:beforeLines="50" w:before="156" w:afterLines="50" w:after="156"/>
        <w:ind w:firstLineChars="200" w:firstLine="420"/>
        <w:rPr>
          <w:rFonts w:asciiTheme="minorEastAsia" w:eastAsiaTheme="minorEastAsia" w:hAnsiTheme="minorEastAsia"/>
          <w:bCs/>
          <w:szCs w:val="21"/>
        </w:rPr>
      </w:pPr>
      <w:bookmarkStart w:id="72" w:name="OLE_LINK39"/>
      <w:bookmarkEnd w:id="20"/>
      <w:bookmarkEnd w:id="21"/>
      <w:bookmarkEnd w:id="22"/>
      <w:bookmarkEnd w:id="23"/>
    </w:p>
    <w:p w:rsidR="00115E06" w:rsidRPr="00115E06" w:rsidRDefault="00115E06" w:rsidP="00D26399">
      <w:pPr>
        <w:spacing w:beforeLines="50" w:before="156" w:afterLines="50" w:after="156"/>
        <w:ind w:firstLineChars="200" w:firstLine="420"/>
        <w:rPr>
          <w:ins w:id="73" w:author="yun" w:date="2014-08-12T16:04:00Z"/>
          <w:rFonts w:asciiTheme="minorEastAsia" w:eastAsiaTheme="minorEastAsia" w:hAnsiTheme="minorEastAsia"/>
          <w:bCs/>
          <w:szCs w:val="21"/>
        </w:rPr>
      </w:pPr>
    </w:p>
    <w:p w:rsidR="00733962" w:rsidRDefault="00733962" w:rsidP="0004530E">
      <w:pPr>
        <w:spacing w:line="360" w:lineRule="auto"/>
        <w:jc w:val="center"/>
      </w:pPr>
      <w:bookmarkStart w:id="74" w:name="OLE_LINK42"/>
      <w:bookmarkEnd w:id="72"/>
      <w:r>
        <w:rPr>
          <w:rFonts w:hint="eastAsia"/>
        </w:rPr>
        <w:t>_____________________________</w:t>
      </w:r>
      <w:bookmarkEnd w:id="74"/>
    </w:p>
    <w:sectPr w:rsidR="00733962" w:rsidSect="00DA0FE9">
      <w:footerReference w:type="default" r:id="rId14"/>
      <w:pgSz w:w="11906" w:h="16838"/>
      <w:pgMar w:top="1440" w:right="1797" w:bottom="1440" w:left="1797" w:header="851" w:footer="992" w:gutter="0"/>
      <w:pgNumType w:start="1"/>
      <w:cols w:space="425"/>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78DF" w:rsidRDefault="00E578DF">
      <w:r>
        <w:separator/>
      </w:r>
    </w:p>
  </w:endnote>
  <w:endnote w:type="continuationSeparator" w:id="0">
    <w:p w:rsidR="00E578DF" w:rsidRDefault="00E57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592" w:rsidRPr="00CD21D4" w:rsidRDefault="00147592" w:rsidP="00FC72D3">
    <w:pPr>
      <w:pStyle w:val="affb"/>
      <w:framePr w:wrap="around" w:vAnchor="text" w:hAnchor="margin" w:xAlign="outside" w:y="1"/>
      <w:rPr>
        <w:rStyle w:val="afffffc"/>
        <w:rFonts w:asciiTheme="minorEastAsia" w:eastAsiaTheme="minorEastAsia" w:hAnsiTheme="minorEastAsia"/>
      </w:rPr>
    </w:pPr>
    <w:r w:rsidRPr="00CD21D4">
      <w:rPr>
        <w:rStyle w:val="afffffc"/>
        <w:rFonts w:asciiTheme="minorEastAsia" w:eastAsiaTheme="minorEastAsia" w:hAnsiTheme="minorEastAsia"/>
      </w:rPr>
      <w:fldChar w:fldCharType="begin"/>
    </w:r>
    <w:r w:rsidRPr="00CD21D4">
      <w:rPr>
        <w:rStyle w:val="afffffc"/>
        <w:rFonts w:asciiTheme="minorEastAsia" w:eastAsiaTheme="minorEastAsia" w:hAnsiTheme="minorEastAsia"/>
      </w:rPr>
      <w:instrText xml:space="preserve">PAGE  </w:instrText>
    </w:r>
    <w:r w:rsidRPr="00CD21D4">
      <w:rPr>
        <w:rStyle w:val="afffffc"/>
        <w:rFonts w:asciiTheme="minorEastAsia" w:eastAsiaTheme="minorEastAsia" w:hAnsiTheme="minorEastAsia"/>
      </w:rPr>
      <w:fldChar w:fldCharType="separate"/>
    </w:r>
    <w:r w:rsidR="001231FE">
      <w:rPr>
        <w:rStyle w:val="afffffc"/>
        <w:rFonts w:asciiTheme="minorEastAsia" w:eastAsiaTheme="minorEastAsia" w:hAnsiTheme="minorEastAsia"/>
        <w:noProof/>
      </w:rPr>
      <w:t>4</w:t>
    </w:r>
    <w:r w:rsidRPr="00CD21D4">
      <w:rPr>
        <w:rStyle w:val="afffffc"/>
        <w:rFonts w:asciiTheme="minorEastAsia" w:eastAsiaTheme="minorEastAsia" w:hAnsiTheme="minorEastAsia"/>
      </w:rPr>
      <w:fldChar w:fldCharType="end"/>
    </w:r>
  </w:p>
  <w:p w:rsidR="00147592" w:rsidRDefault="00147592" w:rsidP="00FC72D3">
    <w:pPr>
      <w:pStyle w:val="affb"/>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592" w:rsidRPr="00CD21D4" w:rsidRDefault="00147592" w:rsidP="00FC72D3">
    <w:pPr>
      <w:pStyle w:val="affb"/>
      <w:framePr w:wrap="around" w:vAnchor="text" w:hAnchor="margin" w:xAlign="outside" w:y="1"/>
      <w:rPr>
        <w:rStyle w:val="afffffc"/>
        <w:rFonts w:asciiTheme="minorEastAsia" w:eastAsiaTheme="minorEastAsia" w:hAnsiTheme="minorEastAsia"/>
      </w:rPr>
    </w:pPr>
    <w:r w:rsidRPr="00CD21D4">
      <w:rPr>
        <w:rStyle w:val="afffffc"/>
        <w:rFonts w:asciiTheme="minorEastAsia" w:eastAsiaTheme="minorEastAsia" w:hAnsiTheme="minorEastAsia"/>
      </w:rPr>
      <w:fldChar w:fldCharType="begin"/>
    </w:r>
    <w:r w:rsidRPr="00CD21D4">
      <w:rPr>
        <w:rStyle w:val="afffffc"/>
        <w:rFonts w:asciiTheme="minorEastAsia" w:eastAsiaTheme="minorEastAsia" w:hAnsiTheme="minorEastAsia"/>
      </w:rPr>
      <w:instrText xml:space="preserve">PAGE  </w:instrText>
    </w:r>
    <w:r w:rsidRPr="00CD21D4">
      <w:rPr>
        <w:rStyle w:val="afffffc"/>
        <w:rFonts w:asciiTheme="minorEastAsia" w:eastAsiaTheme="minorEastAsia" w:hAnsiTheme="minorEastAsia"/>
      </w:rPr>
      <w:fldChar w:fldCharType="separate"/>
    </w:r>
    <w:r w:rsidR="001231FE">
      <w:rPr>
        <w:rStyle w:val="afffffc"/>
        <w:rFonts w:asciiTheme="minorEastAsia" w:eastAsiaTheme="minorEastAsia" w:hAnsiTheme="minorEastAsia"/>
        <w:noProof/>
      </w:rPr>
      <w:t>III</w:t>
    </w:r>
    <w:r w:rsidRPr="00CD21D4">
      <w:rPr>
        <w:rStyle w:val="afffffc"/>
        <w:rFonts w:asciiTheme="minorEastAsia" w:eastAsiaTheme="minorEastAsia" w:hAnsiTheme="minorEastAsia"/>
      </w:rPr>
      <w:fldChar w:fldCharType="end"/>
    </w:r>
  </w:p>
  <w:p w:rsidR="00147592" w:rsidRDefault="00147592" w:rsidP="00F90A95">
    <w:pPr>
      <w:pStyle w:val="aff9"/>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592" w:rsidRPr="00CD21D4" w:rsidRDefault="00147592" w:rsidP="00BA3327">
    <w:pPr>
      <w:pStyle w:val="affb"/>
      <w:framePr w:wrap="around" w:vAnchor="text" w:hAnchor="margin" w:xAlign="outside" w:y="1"/>
      <w:rPr>
        <w:rStyle w:val="afffffc"/>
        <w:rFonts w:asciiTheme="minorEastAsia" w:eastAsiaTheme="minorEastAsia" w:hAnsiTheme="minorEastAsia"/>
      </w:rPr>
    </w:pPr>
    <w:r w:rsidRPr="00CD21D4">
      <w:rPr>
        <w:rStyle w:val="afffffc"/>
        <w:rFonts w:asciiTheme="minorEastAsia" w:eastAsiaTheme="minorEastAsia" w:hAnsiTheme="minorEastAsia"/>
      </w:rPr>
      <w:fldChar w:fldCharType="begin"/>
    </w:r>
    <w:r w:rsidRPr="00CD21D4">
      <w:rPr>
        <w:rStyle w:val="afffffc"/>
        <w:rFonts w:asciiTheme="minorEastAsia" w:eastAsiaTheme="minorEastAsia" w:hAnsiTheme="minorEastAsia"/>
      </w:rPr>
      <w:instrText xml:space="preserve">PAGE  </w:instrText>
    </w:r>
    <w:r w:rsidRPr="00CD21D4">
      <w:rPr>
        <w:rStyle w:val="afffffc"/>
        <w:rFonts w:asciiTheme="minorEastAsia" w:eastAsiaTheme="minorEastAsia" w:hAnsiTheme="minorEastAsia"/>
      </w:rPr>
      <w:fldChar w:fldCharType="separate"/>
    </w:r>
    <w:r w:rsidR="001231FE">
      <w:rPr>
        <w:rStyle w:val="afffffc"/>
        <w:rFonts w:asciiTheme="minorEastAsia" w:eastAsiaTheme="minorEastAsia" w:hAnsiTheme="minorEastAsia"/>
        <w:noProof/>
      </w:rPr>
      <w:t>5</w:t>
    </w:r>
    <w:r w:rsidRPr="00CD21D4">
      <w:rPr>
        <w:rStyle w:val="afffffc"/>
        <w:rFonts w:asciiTheme="minorEastAsia" w:eastAsiaTheme="minorEastAsia" w:hAnsiTheme="minorEastAsia"/>
      </w:rPr>
      <w:fldChar w:fldCharType="end"/>
    </w:r>
  </w:p>
  <w:p w:rsidR="00147592" w:rsidRDefault="00147592" w:rsidP="00F90A95">
    <w:pPr>
      <w:pStyle w:val="aff9"/>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78DF" w:rsidRDefault="00E578DF">
      <w:r>
        <w:separator/>
      </w:r>
    </w:p>
  </w:footnote>
  <w:footnote w:type="continuationSeparator" w:id="0">
    <w:p w:rsidR="00E578DF" w:rsidRDefault="00E578DF">
      <w:r>
        <w:continuationSeparator/>
      </w:r>
    </w:p>
  </w:footnote>
  <w:footnote w:id="1">
    <w:p w:rsidR="001E0440" w:rsidRDefault="001E0440" w:rsidP="00072526">
      <w:pPr>
        <w:pStyle w:val="af"/>
        <w:numPr>
          <w:ilvl w:val="0"/>
          <w:numId w:val="0"/>
        </w:numPr>
        <w:rPr>
          <w:rFonts w:hint="eastAsia"/>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592" w:rsidRPr="00DA0FE9" w:rsidRDefault="00147592" w:rsidP="00DA0FE9">
    <w:pPr>
      <w:pStyle w:val="afff3"/>
      <w:rPr>
        <w:rFonts w:ascii="黑体" w:eastAsia="黑体"/>
        <w:sz w:val="21"/>
        <w:szCs w:val="21"/>
      </w:rPr>
    </w:pPr>
    <w:r w:rsidRPr="00DA0FE9">
      <w:rPr>
        <w:rFonts w:ascii="黑体" w:eastAsia="黑体" w:hint="eastAsia"/>
        <w:sz w:val="21"/>
        <w:szCs w:val="21"/>
      </w:rPr>
      <w:t>DB44/T XXXX</w:t>
    </w:r>
    <w:r w:rsidR="00072526">
      <w:rPr>
        <w:rFonts w:ascii="黑体" w:eastAsia="黑体"/>
        <w:sz w:val="21"/>
        <w:szCs w:val="21"/>
      </w:rPr>
      <w:t>.2</w:t>
    </w:r>
    <w:r w:rsidRPr="00DA0FE9">
      <w:rPr>
        <w:rFonts w:ascii="黑体" w:eastAsia="黑体" w:hint="eastAsia"/>
        <w:sz w:val="21"/>
        <w:szCs w:val="21"/>
      </w:rPr>
      <w:t>—XXXX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592" w:rsidRPr="001D0D8C" w:rsidRDefault="00147592" w:rsidP="001D0D8C">
    <w:pPr>
      <w:pStyle w:val="aff"/>
      <w:numPr>
        <w:ilvl w:val="0"/>
        <w:numId w:val="0"/>
      </w:numPr>
      <w:spacing w:after="0"/>
    </w:pPr>
    <w:r w:rsidRPr="001D0D8C">
      <w:rPr>
        <w:rFonts w:hint="eastAsia"/>
      </w:rPr>
      <w:t>DB44/T XXXX</w:t>
    </w:r>
    <w:r w:rsidR="00072526">
      <w:t>.2</w:t>
    </w:r>
    <w:r w:rsidRPr="001D0D8C">
      <w:rPr>
        <w:rFonts w:hint="eastAsia"/>
      </w:rPr>
      <w:t>—XXXX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592" w:rsidRDefault="00147592" w:rsidP="00CA6CFC">
    <w:pPr>
      <w:pStyle w:val="aff3"/>
      <w:numPr>
        <w:ilvl w:val="0"/>
        <w:numId w:val="0"/>
      </w:num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9102AD"/>
    <w:multiLevelType w:val="multilevel"/>
    <w:tmpl w:val="EBD280FE"/>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 w15:restartNumberingAfterBreak="0">
    <w:nsid w:val="093C6778"/>
    <w:multiLevelType w:val="multilevel"/>
    <w:tmpl w:val="4BD45F30"/>
    <w:lvl w:ilvl="0">
      <w:start w:val="1"/>
      <w:numFmt w:val="decimal"/>
      <w:lvlRestart w:val="0"/>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15:restartNumberingAfterBreak="0">
    <w:nsid w:val="0AE367E9"/>
    <w:multiLevelType w:val="multilevel"/>
    <w:tmpl w:val="68FAB4E2"/>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3" w15:restartNumberingAfterBreak="0">
    <w:nsid w:val="0DDE2B46"/>
    <w:multiLevelType w:val="multilevel"/>
    <w:tmpl w:val="BC349772"/>
    <w:lvl w:ilvl="0">
      <w:start w:val="1"/>
      <w:numFmt w:val="none"/>
      <w:pStyle w:val="a2"/>
      <w:suff w:val="nothing"/>
      <w:lvlText w:val="%1   "/>
      <w:lvlJc w:val="left"/>
      <w:pPr>
        <w:ind w:left="181" w:hanging="181"/>
      </w:pPr>
      <w:rPr>
        <w:rFonts w:ascii="宋体" w:eastAsia="宋体" w:hint="eastAsia"/>
        <w:b w:val="0"/>
        <w:i w:val="0"/>
        <w:sz w:val="18"/>
        <w:vertAlign w:val="baseline"/>
      </w:rPr>
    </w:lvl>
    <w:lvl w:ilvl="1">
      <w:start w:val="1"/>
      <w:numFmt w:val="lowerLetter"/>
      <w:lvlText w:val="%2"/>
      <w:lvlJc w:val="left"/>
      <w:pPr>
        <w:tabs>
          <w:tab w:val="num" w:pos="954"/>
        </w:tabs>
        <w:ind w:left="1260" w:hanging="363"/>
      </w:pPr>
      <w:rPr>
        <w:rFonts w:hint="eastAsia"/>
      </w:rPr>
    </w:lvl>
    <w:lvl w:ilvl="2">
      <w:start w:val="1"/>
      <w:numFmt w:val="lowerRoman"/>
      <w:lvlText w:val="%3."/>
      <w:lvlJc w:val="right"/>
      <w:pPr>
        <w:tabs>
          <w:tab w:val="num" w:pos="954"/>
        </w:tabs>
        <w:ind w:left="1260" w:hanging="363"/>
      </w:pPr>
      <w:rPr>
        <w:rFonts w:hint="eastAsia"/>
      </w:rPr>
    </w:lvl>
    <w:lvl w:ilvl="3">
      <w:start w:val="1"/>
      <w:numFmt w:val="decimal"/>
      <w:lvlText w:val="%4."/>
      <w:lvlJc w:val="left"/>
      <w:pPr>
        <w:tabs>
          <w:tab w:val="num" w:pos="954"/>
        </w:tabs>
        <w:ind w:left="1260" w:hanging="363"/>
      </w:pPr>
      <w:rPr>
        <w:rFonts w:hint="eastAsia"/>
      </w:rPr>
    </w:lvl>
    <w:lvl w:ilvl="4">
      <w:start w:val="1"/>
      <w:numFmt w:val="lowerLetter"/>
      <w:lvlText w:val="%5)"/>
      <w:lvlJc w:val="left"/>
      <w:pPr>
        <w:tabs>
          <w:tab w:val="num" w:pos="954"/>
        </w:tabs>
        <w:ind w:left="1260" w:hanging="363"/>
      </w:pPr>
      <w:rPr>
        <w:rFonts w:hint="eastAsia"/>
      </w:rPr>
    </w:lvl>
    <w:lvl w:ilvl="5">
      <w:start w:val="1"/>
      <w:numFmt w:val="lowerRoman"/>
      <w:lvlText w:val="%6."/>
      <w:lvlJc w:val="right"/>
      <w:pPr>
        <w:tabs>
          <w:tab w:val="num" w:pos="954"/>
        </w:tabs>
        <w:ind w:left="1260" w:hanging="363"/>
      </w:pPr>
      <w:rPr>
        <w:rFonts w:hint="eastAsia"/>
      </w:rPr>
    </w:lvl>
    <w:lvl w:ilvl="6">
      <w:start w:val="1"/>
      <w:numFmt w:val="decimal"/>
      <w:lvlText w:val="%7."/>
      <w:lvlJc w:val="left"/>
      <w:pPr>
        <w:tabs>
          <w:tab w:val="num" w:pos="954"/>
        </w:tabs>
        <w:ind w:left="1260" w:hanging="363"/>
      </w:pPr>
      <w:rPr>
        <w:rFonts w:hint="eastAsia"/>
      </w:rPr>
    </w:lvl>
    <w:lvl w:ilvl="7">
      <w:start w:val="1"/>
      <w:numFmt w:val="lowerLetter"/>
      <w:lvlText w:val="%8)"/>
      <w:lvlJc w:val="left"/>
      <w:pPr>
        <w:tabs>
          <w:tab w:val="num" w:pos="954"/>
        </w:tabs>
        <w:ind w:left="1260" w:hanging="363"/>
      </w:pPr>
      <w:rPr>
        <w:rFonts w:hint="eastAsia"/>
      </w:rPr>
    </w:lvl>
    <w:lvl w:ilvl="8">
      <w:start w:val="1"/>
      <w:numFmt w:val="lowerRoman"/>
      <w:lvlText w:val="%9."/>
      <w:lvlJc w:val="right"/>
      <w:pPr>
        <w:tabs>
          <w:tab w:val="num" w:pos="954"/>
        </w:tabs>
        <w:ind w:left="1260" w:hanging="363"/>
      </w:pPr>
      <w:rPr>
        <w:rFonts w:hint="eastAsia"/>
      </w:rPr>
    </w:lvl>
  </w:abstractNum>
  <w:abstractNum w:abstractNumId="4" w15:restartNumberingAfterBreak="0">
    <w:nsid w:val="1DBF583A"/>
    <w:multiLevelType w:val="multilevel"/>
    <w:tmpl w:val="F8D0F384"/>
    <w:lvl w:ilvl="0">
      <w:start w:val="1"/>
      <w:numFmt w:val="decimal"/>
      <w:lvlRestart w:val="0"/>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5" w15:restartNumberingAfterBreak="0">
    <w:nsid w:val="1FC91163"/>
    <w:multiLevelType w:val="multilevel"/>
    <w:tmpl w:val="855EE140"/>
    <w:lvl w:ilvl="0">
      <w:start w:val="1"/>
      <w:numFmt w:val="decimal"/>
      <w:pStyle w:val="a4"/>
      <w:suff w:val="nothing"/>
      <w:lvlText w:val="%1　"/>
      <w:lvlJc w:val="left"/>
      <w:pPr>
        <w:ind w:left="0" w:firstLine="0"/>
      </w:pPr>
      <w:rPr>
        <w:rFonts w:ascii="黑体" w:eastAsia="黑体" w:hAnsi="Times New Roman" w:hint="eastAsia"/>
        <w:b w:val="0"/>
        <w:i w:val="0"/>
        <w:sz w:val="21"/>
        <w:szCs w:val="21"/>
      </w:rPr>
    </w:lvl>
    <w:lvl w:ilvl="1">
      <w:start w:val="1"/>
      <w:numFmt w:val="decimal"/>
      <w:pStyle w:val="a5"/>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rPr>
    </w:lvl>
    <w:lvl w:ilvl="2">
      <w:start w:val="1"/>
      <w:numFmt w:val="decimal"/>
      <w:pStyle w:val="a6"/>
      <w:suff w:val="nothing"/>
      <w:lvlText w:val="%1.%2.%3　"/>
      <w:lvlJc w:val="left"/>
      <w:pPr>
        <w:ind w:left="0" w:firstLine="0"/>
      </w:pPr>
      <w:rPr>
        <w:rFonts w:ascii="黑体" w:eastAsia="黑体" w:hAnsi="Times New Roman" w:hint="eastAsia"/>
        <w:b w:val="0"/>
        <w:i w:val="0"/>
        <w:sz w:val="21"/>
      </w:rPr>
    </w:lvl>
    <w:lvl w:ilvl="3">
      <w:start w:val="1"/>
      <w:numFmt w:val="decimal"/>
      <w:pStyle w:val="a7"/>
      <w:suff w:val="nothing"/>
      <w:lvlText w:val="%1.%2.%3.%4　"/>
      <w:lvlJc w:val="left"/>
      <w:pPr>
        <w:ind w:left="0" w:firstLine="0"/>
      </w:pPr>
      <w:rPr>
        <w:rFonts w:ascii="黑体" w:eastAsia="黑体" w:hAnsi="Times New Roman" w:hint="eastAsia"/>
        <w:b w:val="0"/>
        <w:i w:val="0"/>
        <w:sz w:val="21"/>
      </w:rPr>
    </w:lvl>
    <w:lvl w:ilvl="4">
      <w:start w:val="1"/>
      <w:numFmt w:val="decimal"/>
      <w:pStyle w:val="a8"/>
      <w:suff w:val="nothing"/>
      <w:lvlText w:val="%1.%2.%3.%4.%5　"/>
      <w:lvlJc w:val="left"/>
      <w:pPr>
        <w:ind w:left="0" w:firstLine="0"/>
      </w:pPr>
      <w:rPr>
        <w:rFonts w:ascii="黑体" w:eastAsia="黑体" w:hAnsi="Times New Roman" w:hint="eastAsia"/>
        <w:b w:val="0"/>
        <w:i w:val="0"/>
        <w:sz w:val="21"/>
      </w:rPr>
    </w:lvl>
    <w:lvl w:ilvl="5">
      <w:start w:val="1"/>
      <w:numFmt w:val="decimal"/>
      <w:pStyle w:val="a9"/>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6" w15:restartNumberingAfterBreak="0">
    <w:nsid w:val="2A8F7113"/>
    <w:multiLevelType w:val="multilevel"/>
    <w:tmpl w:val="76786F08"/>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7" w15:restartNumberingAfterBreak="0">
    <w:nsid w:val="2C5917C3"/>
    <w:multiLevelType w:val="multilevel"/>
    <w:tmpl w:val="C9A69A3E"/>
    <w:lvl w:ilvl="0">
      <w:start w:val="1"/>
      <w:numFmt w:val="none"/>
      <w:pStyle w:val="ac"/>
      <w:suff w:val="nothing"/>
      <w:lvlText w:val="%1——"/>
      <w:lvlJc w:val="left"/>
      <w:pPr>
        <w:ind w:left="833" w:hanging="408"/>
      </w:pPr>
      <w:rPr>
        <w:rFonts w:hint="eastAsia"/>
      </w:rPr>
    </w:lvl>
    <w:lvl w:ilvl="1">
      <w:start w:val="1"/>
      <w:numFmt w:val="bullet"/>
      <w:pStyle w:val="ad"/>
      <w:lvlText w:val=""/>
      <w:lvlJc w:val="left"/>
      <w:pPr>
        <w:tabs>
          <w:tab w:val="num" w:pos="760"/>
        </w:tabs>
        <w:ind w:left="1264" w:hanging="413"/>
      </w:pPr>
      <w:rPr>
        <w:rFonts w:ascii="Symbol" w:hAnsi="Symbol" w:hint="default"/>
        <w:color w:val="auto"/>
      </w:rPr>
    </w:lvl>
    <w:lvl w:ilvl="2">
      <w:start w:val="1"/>
      <w:numFmt w:val="bullet"/>
      <w:pStyle w:val="ae"/>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8" w15:restartNumberingAfterBreak="0">
    <w:nsid w:val="3D733618"/>
    <w:multiLevelType w:val="multilevel"/>
    <w:tmpl w:val="193A04F0"/>
    <w:lvl w:ilvl="0">
      <w:start w:val="1"/>
      <w:numFmt w:val="decimal"/>
      <w:pStyle w:val="af"/>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9" w15:restartNumberingAfterBreak="0">
    <w:nsid w:val="44C50F90"/>
    <w:multiLevelType w:val="multilevel"/>
    <w:tmpl w:val="F73E8F42"/>
    <w:lvl w:ilvl="0">
      <w:start w:val="1"/>
      <w:numFmt w:val="lowerLetter"/>
      <w:lvlRestart w:val="0"/>
      <w:pStyle w:val="af0"/>
      <w:lvlText w:val="%1)"/>
      <w:lvlJc w:val="left"/>
      <w:pPr>
        <w:tabs>
          <w:tab w:val="num" w:pos="839"/>
        </w:tabs>
        <w:ind w:left="839" w:hanging="419"/>
      </w:pPr>
      <w:rPr>
        <w:rFonts w:ascii="宋体" w:eastAsia="宋体" w:hAnsi="宋体" w:hint="eastAsia"/>
        <w:b w:val="0"/>
        <w:i w:val="0"/>
        <w:sz w:val="20"/>
        <w:szCs w:val="21"/>
      </w:rPr>
    </w:lvl>
    <w:lvl w:ilvl="1">
      <w:start w:val="1"/>
      <w:numFmt w:val="decimal"/>
      <w:pStyle w:val="af1"/>
      <w:lvlText w:val="%2)"/>
      <w:lvlJc w:val="left"/>
      <w:pPr>
        <w:tabs>
          <w:tab w:val="num" w:pos="1259"/>
        </w:tabs>
        <w:ind w:left="1259" w:hanging="420"/>
      </w:pPr>
      <w:rPr>
        <w:rFonts w:ascii="宋体" w:eastAsia="宋体" w:hAnsi="宋体" w:hint="eastAsia"/>
        <w:b w:val="0"/>
        <w:i w:val="0"/>
        <w:sz w:val="20"/>
      </w:rPr>
    </w:lvl>
    <w:lvl w:ilvl="2">
      <w:start w:val="1"/>
      <w:numFmt w:val="decimal"/>
      <w:pStyle w:val="af2"/>
      <w:lvlText w:val="(%3)"/>
      <w:lvlJc w:val="left"/>
      <w:pPr>
        <w:tabs>
          <w:tab w:val="num" w:pos="0"/>
        </w:tabs>
        <w:ind w:left="1678" w:hanging="419"/>
      </w:pPr>
      <w:rPr>
        <w:rFonts w:ascii="宋体" w:eastAsia="宋体" w:hAnsi="宋体" w:hint="eastAsia"/>
        <w:b w:val="0"/>
        <w:i w:val="0"/>
        <w:sz w:val="20"/>
        <w:szCs w:val="21"/>
      </w:rPr>
    </w:lvl>
    <w:lvl w:ilvl="3">
      <w:start w:val="1"/>
      <w:numFmt w:val="decimal"/>
      <w:lvlText w:val="%4."/>
      <w:lvlJc w:val="left"/>
      <w:pPr>
        <w:tabs>
          <w:tab w:val="num" w:pos="2098"/>
        </w:tabs>
        <w:ind w:left="2098" w:hanging="420"/>
      </w:pPr>
      <w:rPr>
        <w:rFonts w:hint="eastAsia"/>
      </w:rPr>
    </w:lvl>
    <w:lvl w:ilvl="4">
      <w:start w:val="1"/>
      <w:numFmt w:val="lowerLetter"/>
      <w:lvlText w:val="%5)"/>
      <w:lvlJc w:val="left"/>
      <w:pPr>
        <w:tabs>
          <w:tab w:val="num" w:pos="2517"/>
        </w:tabs>
        <w:ind w:left="2517" w:hanging="419"/>
      </w:pPr>
      <w:rPr>
        <w:rFonts w:hint="eastAsia"/>
      </w:rPr>
    </w:lvl>
    <w:lvl w:ilvl="5">
      <w:start w:val="1"/>
      <w:numFmt w:val="lowerRoman"/>
      <w:lvlText w:val="%6."/>
      <w:lvlJc w:val="right"/>
      <w:pPr>
        <w:tabs>
          <w:tab w:val="num" w:pos="2942"/>
        </w:tabs>
        <w:ind w:left="2937" w:hanging="420"/>
      </w:pPr>
      <w:rPr>
        <w:rFonts w:hint="eastAsia"/>
      </w:rPr>
    </w:lvl>
    <w:lvl w:ilvl="6">
      <w:start w:val="1"/>
      <w:numFmt w:val="decimal"/>
      <w:lvlText w:val="%7."/>
      <w:lvlJc w:val="left"/>
      <w:pPr>
        <w:tabs>
          <w:tab w:val="num" w:pos="3362"/>
        </w:tabs>
        <w:ind w:left="3356" w:hanging="414"/>
      </w:pPr>
      <w:rPr>
        <w:rFonts w:hint="eastAsia"/>
      </w:rPr>
    </w:lvl>
    <w:lvl w:ilvl="7">
      <w:start w:val="1"/>
      <w:numFmt w:val="lowerLetter"/>
      <w:lvlText w:val="%8)"/>
      <w:lvlJc w:val="left"/>
      <w:pPr>
        <w:tabs>
          <w:tab w:val="num" w:pos="3781"/>
        </w:tabs>
        <w:ind w:left="3776" w:hanging="414"/>
      </w:pPr>
      <w:rPr>
        <w:rFonts w:hint="eastAsia"/>
      </w:rPr>
    </w:lvl>
    <w:lvl w:ilvl="8">
      <w:start w:val="1"/>
      <w:numFmt w:val="lowerRoman"/>
      <w:lvlText w:val="%9."/>
      <w:lvlJc w:val="right"/>
      <w:pPr>
        <w:tabs>
          <w:tab w:val="num" w:pos="4201"/>
        </w:tabs>
        <w:ind w:left="4201" w:hanging="420"/>
      </w:pPr>
      <w:rPr>
        <w:rFonts w:hint="eastAsia"/>
      </w:rPr>
    </w:lvl>
  </w:abstractNum>
  <w:abstractNum w:abstractNumId="10" w15:restartNumberingAfterBreak="0">
    <w:nsid w:val="4B733A5F"/>
    <w:multiLevelType w:val="multilevel"/>
    <w:tmpl w:val="2894FF02"/>
    <w:lvl w:ilvl="0">
      <w:start w:val="1"/>
      <w:numFmt w:val="decimal"/>
      <w:lvlRestart w:val="0"/>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num" w:pos="0"/>
        </w:tabs>
        <w:ind w:left="992" w:hanging="629"/>
      </w:pPr>
      <w:rPr>
        <w:rFonts w:hint="eastAsia"/>
        <w:vertAlign w:val="baseline"/>
      </w:rPr>
    </w:lvl>
    <w:lvl w:ilvl="4">
      <w:start w:val="1"/>
      <w:numFmt w:val="lowerLetter"/>
      <w:lvlText w:val="%5)"/>
      <w:lvlJc w:val="left"/>
      <w:pPr>
        <w:tabs>
          <w:tab w:val="num" w:pos="0"/>
        </w:tabs>
        <w:ind w:left="992" w:hanging="629"/>
      </w:pPr>
      <w:rPr>
        <w:rFonts w:hint="eastAsia"/>
        <w:vertAlign w:val="baseline"/>
      </w:rPr>
    </w:lvl>
    <w:lvl w:ilvl="5">
      <w:start w:val="1"/>
      <w:numFmt w:val="lowerRoman"/>
      <w:lvlText w:val="%6."/>
      <w:lvlJc w:val="right"/>
      <w:pPr>
        <w:tabs>
          <w:tab w:val="num" w:pos="0"/>
        </w:tabs>
        <w:ind w:left="992" w:hanging="629"/>
      </w:pPr>
      <w:rPr>
        <w:rFonts w:hint="eastAsia"/>
        <w:vertAlign w:val="baseline"/>
      </w:rPr>
    </w:lvl>
    <w:lvl w:ilvl="6">
      <w:start w:val="1"/>
      <w:numFmt w:val="decimal"/>
      <w:lvlText w:val="%7."/>
      <w:lvlJc w:val="left"/>
      <w:pPr>
        <w:tabs>
          <w:tab w:val="num" w:pos="0"/>
        </w:tabs>
        <w:ind w:left="992" w:hanging="629"/>
      </w:pPr>
      <w:rPr>
        <w:rFonts w:hint="eastAsia"/>
        <w:vertAlign w:val="baseline"/>
      </w:rPr>
    </w:lvl>
    <w:lvl w:ilvl="7">
      <w:start w:val="1"/>
      <w:numFmt w:val="lowerLetter"/>
      <w:lvlText w:val="%8)"/>
      <w:lvlJc w:val="left"/>
      <w:pPr>
        <w:tabs>
          <w:tab w:val="num" w:pos="0"/>
        </w:tabs>
        <w:ind w:left="992" w:hanging="629"/>
      </w:pPr>
      <w:rPr>
        <w:rFonts w:hint="eastAsia"/>
        <w:vertAlign w:val="baseline"/>
      </w:rPr>
    </w:lvl>
    <w:lvl w:ilvl="8">
      <w:start w:val="1"/>
      <w:numFmt w:val="lowerRoman"/>
      <w:lvlText w:val="%9."/>
      <w:lvlJc w:val="right"/>
      <w:pPr>
        <w:tabs>
          <w:tab w:val="num" w:pos="0"/>
        </w:tabs>
        <w:ind w:left="992" w:hanging="629"/>
      </w:pPr>
      <w:rPr>
        <w:rFonts w:hint="eastAsia"/>
        <w:vertAlign w:val="baseline"/>
      </w:rPr>
    </w:lvl>
  </w:abstractNum>
  <w:abstractNum w:abstractNumId="11" w15:restartNumberingAfterBreak="0">
    <w:nsid w:val="557C2AF5"/>
    <w:multiLevelType w:val="multilevel"/>
    <w:tmpl w:val="5AB41562"/>
    <w:lvl w:ilvl="0">
      <w:start w:val="1"/>
      <w:numFmt w:val="decimal"/>
      <w:pStyle w:val="af4"/>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2" w15:restartNumberingAfterBreak="0">
    <w:nsid w:val="60B55DC2"/>
    <w:multiLevelType w:val="multilevel"/>
    <w:tmpl w:val="9DCC486E"/>
    <w:lvl w:ilvl="0">
      <w:start w:val="1"/>
      <w:numFmt w:val="upperLetter"/>
      <w:pStyle w:val="af5"/>
      <w:lvlText w:val="%1"/>
      <w:lvlJc w:val="left"/>
      <w:pPr>
        <w:tabs>
          <w:tab w:val="num" w:pos="0"/>
        </w:tabs>
        <w:ind w:left="0" w:hanging="425"/>
      </w:pPr>
      <w:rPr>
        <w:rFonts w:hint="eastAsia"/>
      </w:rPr>
    </w:lvl>
    <w:lvl w:ilvl="1">
      <w:start w:val="1"/>
      <w:numFmt w:val="decimal"/>
      <w:pStyle w:val="af6"/>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13" w15:restartNumberingAfterBreak="0">
    <w:nsid w:val="646260FA"/>
    <w:multiLevelType w:val="multilevel"/>
    <w:tmpl w:val="CCD6A960"/>
    <w:lvl w:ilvl="0">
      <w:start w:val="1"/>
      <w:numFmt w:val="lowerLetter"/>
      <w:lvlRestart w:val="0"/>
      <w:pStyle w:val="af7"/>
      <w:suff w:val="nothing"/>
      <w:lvlText w:val="%1   "/>
      <w:lvlJc w:val="left"/>
      <w:pPr>
        <w:ind w:left="544" w:hanging="181"/>
      </w:pPr>
      <w:rPr>
        <w:rFonts w:ascii="宋体" w:eastAsia="宋体" w:hAnsi="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14" w15:restartNumberingAfterBreak="0">
    <w:nsid w:val="657D3FBC"/>
    <w:multiLevelType w:val="multilevel"/>
    <w:tmpl w:val="95FA0F16"/>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0"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Times New Roman" w:hint="eastAsia"/>
        <w:b w:val="0"/>
        <w:i w:val="0"/>
        <w:sz w:val="21"/>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5" w15:restartNumberingAfterBreak="0">
    <w:nsid w:val="6CEA2025"/>
    <w:multiLevelType w:val="multilevel"/>
    <w:tmpl w:val="4158195E"/>
    <w:lvl w:ilvl="0">
      <w:start w:val="1"/>
      <w:numFmt w:val="none"/>
      <w:suff w:val="nothing"/>
      <w:lvlText w:val="%1"/>
      <w:lvlJc w:val="left"/>
      <w:pPr>
        <w:ind w:left="0" w:firstLine="0"/>
      </w:pPr>
      <w:rPr>
        <w:rFonts w:ascii="Times New Roman" w:hAnsi="Times New Roman" w:hint="default"/>
        <w:b/>
        <w:i w:val="0"/>
        <w:sz w:val="21"/>
      </w:rPr>
    </w:lvl>
    <w:lvl w:ilvl="1">
      <w:start w:val="1"/>
      <w:numFmt w:val="decimal"/>
      <w:pStyle w:val="aff"/>
      <w:suff w:val="nothing"/>
      <w:lvlText w:val="%1%2　"/>
      <w:lvlJc w:val="left"/>
      <w:pPr>
        <w:ind w:left="0" w:firstLine="0"/>
      </w:pPr>
      <w:rPr>
        <w:rFonts w:ascii="Times New Roman" w:eastAsia="黑体" w:hAnsi="Times New Roman" w:cs="Times New Roman" w:hint="eastAsia"/>
        <w:b w:val="0"/>
        <w:bCs w:val="0"/>
        <w:i w:val="0"/>
        <w:iCs w:val="0"/>
        <w:caps w:val="0"/>
        <w:smallCaps w:val="0"/>
        <w:strike w:val="0"/>
        <w:dstrike w:val="0"/>
        <w:noProof w:val="0"/>
        <w:vanish w:val="0"/>
        <w:color w:val="000000"/>
        <w:spacing w:val="0"/>
        <w:kern w:val="0"/>
        <w:position w:val="0"/>
        <w:sz w:val="21"/>
        <w:u w:val="none"/>
        <w:vertAlign w:val="baseline"/>
        <w:em w:val="no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pStyle w:val="aff0"/>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6" w15:restartNumberingAfterBreak="0">
    <w:nsid w:val="6D6C07CD"/>
    <w:multiLevelType w:val="multilevel"/>
    <w:tmpl w:val="7A408B34"/>
    <w:lvl w:ilvl="0">
      <w:start w:val="1"/>
      <w:numFmt w:val="lowerLetter"/>
      <w:pStyle w:val="aff1"/>
      <w:lvlText w:val="%1)"/>
      <w:lvlJc w:val="left"/>
      <w:pPr>
        <w:tabs>
          <w:tab w:val="num" w:pos="839"/>
        </w:tabs>
        <w:ind w:left="839" w:hanging="419"/>
      </w:pPr>
      <w:rPr>
        <w:rFonts w:ascii="宋体" w:eastAsia="宋体" w:hint="eastAsia"/>
        <w:b w:val="0"/>
        <w:i w:val="0"/>
        <w:sz w:val="21"/>
      </w:rPr>
    </w:lvl>
    <w:lvl w:ilvl="1">
      <w:start w:val="1"/>
      <w:numFmt w:val="decimal"/>
      <w:pStyle w:val="aff2"/>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17" w15:restartNumberingAfterBreak="0">
    <w:nsid w:val="6DBF04F4"/>
    <w:multiLevelType w:val="multilevel"/>
    <w:tmpl w:val="5BEC0A32"/>
    <w:lvl w:ilvl="0">
      <w:start w:val="1"/>
      <w:numFmt w:val="none"/>
      <w:pStyle w:val="aff3"/>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num w:numId="1">
    <w:abstractNumId w:val="2"/>
  </w:num>
  <w:num w:numId="2">
    <w:abstractNumId w:val="17"/>
  </w:num>
  <w:num w:numId="3">
    <w:abstractNumId w:val="0"/>
  </w:num>
  <w:num w:numId="4">
    <w:abstractNumId w:val="7"/>
  </w:num>
  <w:num w:numId="5">
    <w:abstractNumId w:val="4"/>
  </w:num>
  <w:num w:numId="6">
    <w:abstractNumId w:val="10"/>
  </w:num>
  <w:num w:numId="7">
    <w:abstractNumId w:val="12"/>
  </w:num>
  <w:num w:numId="8">
    <w:abstractNumId w:val="6"/>
  </w:num>
  <w:num w:numId="9">
    <w:abstractNumId w:val="14"/>
  </w:num>
  <w:num w:numId="10">
    <w:abstractNumId w:val="16"/>
  </w:num>
  <w:num w:numId="11">
    <w:abstractNumId w:val="1"/>
  </w:num>
  <w:num w:numId="12">
    <w:abstractNumId w:val="8"/>
  </w:num>
  <w:num w:numId="13">
    <w:abstractNumId w:val="3"/>
  </w:num>
  <w:num w:numId="14">
    <w:abstractNumId w:val="15"/>
  </w:num>
  <w:num w:numId="15">
    <w:abstractNumId w:val="13"/>
  </w:num>
  <w:num w:numId="16">
    <w:abstractNumId w:val="11"/>
  </w:num>
  <w:num w:numId="17">
    <w:abstractNumId w:val="9"/>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60D82"/>
    <w:rsid w:val="00002F50"/>
    <w:rsid w:val="000072C2"/>
    <w:rsid w:val="00011D9F"/>
    <w:rsid w:val="0001219E"/>
    <w:rsid w:val="00016771"/>
    <w:rsid w:val="00024EE2"/>
    <w:rsid w:val="0002540C"/>
    <w:rsid w:val="000369BF"/>
    <w:rsid w:val="0004131C"/>
    <w:rsid w:val="00043002"/>
    <w:rsid w:val="0004530E"/>
    <w:rsid w:val="00051167"/>
    <w:rsid w:val="00053330"/>
    <w:rsid w:val="00053DCF"/>
    <w:rsid w:val="000559F5"/>
    <w:rsid w:val="00057973"/>
    <w:rsid w:val="0006507C"/>
    <w:rsid w:val="00072526"/>
    <w:rsid w:val="0008694E"/>
    <w:rsid w:val="0009070E"/>
    <w:rsid w:val="0009118D"/>
    <w:rsid w:val="00091A56"/>
    <w:rsid w:val="00093AEF"/>
    <w:rsid w:val="00097BD8"/>
    <w:rsid w:val="000A016D"/>
    <w:rsid w:val="000A08C8"/>
    <w:rsid w:val="000A291C"/>
    <w:rsid w:val="000A3651"/>
    <w:rsid w:val="000A3B3C"/>
    <w:rsid w:val="000A65A7"/>
    <w:rsid w:val="000A79CA"/>
    <w:rsid w:val="000A7A6F"/>
    <w:rsid w:val="000B71BD"/>
    <w:rsid w:val="000B7E3A"/>
    <w:rsid w:val="000B7EBF"/>
    <w:rsid w:val="000C15F2"/>
    <w:rsid w:val="000C2F42"/>
    <w:rsid w:val="000C2FCB"/>
    <w:rsid w:val="000C3A12"/>
    <w:rsid w:val="000C4821"/>
    <w:rsid w:val="000C6E44"/>
    <w:rsid w:val="000D2752"/>
    <w:rsid w:val="000D40D9"/>
    <w:rsid w:val="000E2DA0"/>
    <w:rsid w:val="000E3E99"/>
    <w:rsid w:val="000E438F"/>
    <w:rsid w:val="000E7CA7"/>
    <w:rsid w:val="000F1A52"/>
    <w:rsid w:val="000F29C6"/>
    <w:rsid w:val="000F2D09"/>
    <w:rsid w:val="00103177"/>
    <w:rsid w:val="00103342"/>
    <w:rsid w:val="001033EE"/>
    <w:rsid w:val="00106DCF"/>
    <w:rsid w:val="001072B4"/>
    <w:rsid w:val="00110E94"/>
    <w:rsid w:val="00115E06"/>
    <w:rsid w:val="00116878"/>
    <w:rsid w:val="00117035"/>
    <w:rsid w:val="001202DB"/>
    <w:rsid w:val="00121261"/>
    <w:rsid w:val="00121A15"/>
    <w:rsid w:val="00122B51"/>
    <w:rsid w:val="001231FE"/>
    <w:rsid w:val="00123E09"/>
    <w:rsid w:val="001240A6"/>
    <w:rsid w:val="00127D6C"/>
    <w:rsid w:val="00131579"/>
    <w:rsid w:val="00136321"/>
    <w:rsid w:val="00140467"/>
    <w:rsid w:val="0014100D"/>
    <w:rsid w:val="0014243C"/>
    <w:rsid w:val="00142CC4"/>
    <w:rsid w:val="00147592"/>
    <w:rsid w:val="001519A9"/>
    <w:rsid w:val="00152DDB"/>
    <w:rsid w:val="00161B98"/>
    <w:rsid w:val="00162521"/>
    <w:rsid w:val="00163189"/>
    <w:rsid w:val="00165A1D"/>
    <w:rsid w:val="00166304"/>
    <w:rsid w:val="00173105"/>
    <w:rsid w:val="001777C9"/>
    <w:rsid w:val="0018509C"/>
    <w:rsid w:val="00185E78"/>
    <w:rsid w:val="00190164"/>
    <w:rsid w:val="001914BF"/>
    <w:rsid w:val="00197B2E"/>
    <w:rsid w:val="001A60DA"/>
    <w:rsid w:val="001B0521"/>
    <w:rsid w:val="001C01C9"/>
    <w:rsid w:val="001C0E5A"/>
    <w:rsid w:val="001C1AA1"/>
    <w:rsid w:val="001C33F2"/>
    <w:rsid w:val="001C5B5C"/>
    <w:rsid w:val="001C7057"/>
    <w:rsid w:val="001D0D8C"/>
    <w:rsid w:val="001D10BC"/>
    <w:rsid w:val="001D4F8F"/>
    <w:rsid w:val="001E0440"/>
    <w:rsid w:val="001E218E"/>
    <w:rsid w:val="001E2D8E"/>
    <w:rsid w:val="001E442D"/>
    <w:rsid w:val="001E749A"/>
    <w:rsid w:val="001E75D1"/>
    <w:rsid w:val="001F346A"/>
    <w:rsid w:val="001F708D"/>
    <w:rsid w:val="00204080"/>
    <w:rsid w:val="00204AC5"/>
    <w:rsid w:val="00204FAB"/>
    <w:rsid w:val="00212780"/>
    <w:rsid w:val="00213665"/>
    <w:rsid w:val="00213E3D"/>
    <w:rsid w:val="002169D4"/>
    <w:rsid w:val="002236B1"/>
    <w:rsid w:val="00224C48"/>
    <w:rsid w:val="00226E1E"/>
    <w:rsid w:val="00230869"/>
    <w:rsid w:val="00232ED0"/>
    <w:rsid w:val="00240277"/>
    <w:rsid w:val="0024055E"/>
    <w:rsid w:val="00241920"/>
    <w:rsid w:val="00241CFB"/>
    <w:rsid w:val="00250239"/>
    <w:rsid w:val="0025098F"/>
    <w:rsid w:val="002534FD"/>
    <w:rsid w:val="00253E44"/>
    <w:rsid w:val="00254CD0"/>
    <w:rsid w:val="002620A0"/>
    <w:rsid w:val="00262143"/>
    <w:rsid w:val="0026278A"/>
    <w:rsid w:val="00270FDD"/>
    <w:rsid w:val="00271D80"/>
    <w:rsid w:val="00274698"/>
    <w:rsid w:val="0027717A"/>
    <w:rsid w:val="00277596"/>
    <w:rsid w:val="00280691"/>
    <w:rsid w:val="00281D9A"/>
    <w:rsid w:val="00282726"/>
    <w:rsid w:val="002863C2"/>
    <w:rsid w:val="00287102"/>
    <w:rsid w:val="00287DE4"/>
    <w:rsid w:val="0029330A"/>
    <w:rsid w:val="002A16BD"/>
    <w:rsid w:val="002A5F49"/>
    <w:rsid w:val="002B64D6"/>
    <w:rsid w:val="002B79B6"/>
    <w:rsid w:val="002C3E84"/>
    <w:rsid w:val="002C5987"/>
    <w:rsid w:val="002C79FB"/>
    <w:rsid w:val="002D08AF"/>
    <w:rsid w:val="002D1B5C"/>
    <w:rsid w:val="002D243F"/>
    <w:rsid w:val="002D3958"/>
    <w:rsid w:val="002D3BDB"/>
    <w:rsid w:val="002D4DFE"/>
    <w:rsid w:val="002D5D61"/>
    <w:rsid w:val="002D7E05"/>
    <w:rsid w:val="002E1D28"/>
    <w:rsid w:val="002E4DB2"/>
    <w:rsid w:val="002E5635"/>
    <w:rsid w:val="002E5C43"/>
    <w:rsid w:val="002F36B6"/>
    <w:rsid w:val="002F6C44"/>
    <w:rsid w:val="002F72C1"/>
    <w:rsid w:val="00301DD6"/>
    <w:rsid w:val="00304D4F"/>
    <w:rsid w:val="00306A07"/>
    <w:rsid w:val="003073F1"/>
    <w:rsid w:val="00315838"/>
    <w:rsid w:val="00315F06"/>
    <w:rsid w:val="00317A90"/>
    <w:rsid w:val="003217DB"/>
    <w:rsid w:val="003244EA"/>
    <w:rsid w:val="00326C20"/>
    <w:rsid w:val="0033369F"/>
    <w:rsid w:val="003353B6"/>
    <w:rsid w:val="003353DC"/>
    <w:rsid w:val="00340256"/>
    <w:rsid w:val="00340EF7"/>
    <w:rsid w:val="00342C4E"/>
    <w:rsid w:val="00343B46"/>
    <w:rsid w:val="003466EB"/>
    <w:rsid w:val="00346B2C"/>
    <w:rsid w:val="00350E5B"/>
    <w:rsid w:val="00351FD3"/>
    <w:rsid w:val="0035265E"/>
    <w:rsid w:val="00354D08"/>
    <w:rsid w:val="003608FC"/>
    <w:rsid w:val="00365742"/>
    <w:rsid w:val="003672BC"/>
    <w:rsid w:val="003725C7"/>
    <w:rsid w:val="0037350F"/>
    <w:rsid w:val="0037417B"/>
    <w:rsid w:val="00381085"/>
    <w:rsid w:val="003818EB"/>
    <w:rsid w:val="00390DD5"/>
    <w:rsid w:val="00392BA8"/>
    <w:rsid w:val="00393ED0"/>
    <w:rsid w:val="00397750"/>
    <w:rsid w:val="003A17C2"/>
    <w:rsid w:val="003A2F05"/>
    <w:rsid w:val="003A586B"/>
    <w:rsid w:val="003B6BC1"/>
    <w:rsid w:val="003C0EF7"/>
    <w:rsid w:val="003C3517"/>
    <w:rsid w:val="003C4720"/>
    <w:rsid w:val="003C51CD"/>
    <w:rsid w:val="003C59B8"/>
    <w:rsid w:val="003C6089"/>
    <w:rsid w:val="003C7054"/>
    <w:rsid w:val="003C70B6"/>
    <w:rsid w:val="003D0F7C"/>
    <w:rsid w:val="003D2549"/>
    <w:rsid w:val="003D28FE"/>
    <w:rsid w:val="003E7D91"/>
    <w:rsid w:val="003F120C"/>
    <w:rsid w:val="003F496D"/>
    <w:rsid w:val="003F6DC3"/>
    <w:rsid w:val="003F7111"/>
    <w:rsid w:val="004002ED"/>
    <w:rsid w:val="00400CA6"/>
    <w:rsid w:val="0040181F"/>
    <w:rsid w:val="00405B16"/>
    <w:rsid w:val="00406AB7"/>
    <w:rsid w:val="00411691"/>
    <w:rsid w:val="00412E2D"/>
    <w:rsid w:val="00416006"/>
    <w:rsid w:val="00422A0D"/>
    <w:rsid w:val="00424313"/>
    <w:rsid w:val="00427C6A"/>
    <w:rsid w:val="004300F0"/>
    <w:rsid w:val="00432C44"/>
    <w:rsid w:val="00433519"/>
    <w:rsid w:val="00435363"/>
    <w:rsid w:val="00436F9C"/>
    <w:rsid w:val="0044106D"/>
    <w:rsid w:val="0044362D"/>
    <w:rsid w:val="00444BDA"/>
    <w:rsid w:val="004458FC"/>
    <w:rsid w:val="00445F57"/>
    <w:rsid w:val="004473E7"/>
    <w:rsid w:val="00451C9B"/>
    <w:rsid w:val="0045355A"/>
    <w:rsid w:val="00457820"/>
    <w:rsid w:val="00460164"/>
    <w:rsid w:val="00460701"/>
    <w:rsid w:val="0046092F"/>
    <w:rsid w:val="0046152C"/>
    <w:rsid w:val="00462CE9"/>
    <w:rsid w:val="00465B52"/>
    <w:rsid w:val="00472357"/>
    <w:rsid w:val="00473467"/>
    <w:rsid w:val="00475B46"/>
    <w:rsid w:val="00475D61"/>
    <w:rsid w:val="00476264"/>
    <w:rsid w:val="0048244C"/>
    <w:rsid w:val="0048458C"/>
    <w:rsid w:val="0048597B"/>
    <w:rsid w:val="00486055"/>
    <w:rsid w:val="004908E2"/>
    <w:rsid w:val="00490F43"/>
    <w:rsid w:val="0049346D"/>
    <w:rsid w:val="0049592B"/>
    <w:rsid w:val="00496368"/>
    <w:rsid w:val="004967F6"/>
    <w:rsid w:val="004A1446"/>
    <w:rsid w:val="004A60F7"/>
    <w:rsid w:val="004B5C61"/>
    <w:rsid w:val="004C1371"/>
    <w:rsid w:val="004C2366"/>
    <w:rsid w:val="004C557E"/>
    <w:rsid w:val="004D0AA5"/>
    <w:rsid w:val="004D0B77"/>
    <w:rsid w:val="004D2D4C"/>
    <w:rsid w:val="004D5918"/>
    <w:rsid w:val="004D780B"/>
    <w:rsid w:val="004D7999"/>
    <w:rsid w:val="004E1569"/>
    <w:rsid w:val="004E415D"/>
    <w:rsid w:val="004E657D"/>
    <w:rsid w:val="004F4BFE"/>
    <w:rsid w:val="004F52CB"/>
    <w:rsid w:val="004F7AD4"/>
    <w:rsid w:val="00504E5D"/>
    <w:rsid w:val="00506146"/>
    <w:rsid w:val="00507797"/>
    <w:rsid w:val="00511A3B"/>
    <w:rsid w:val="00512DB3"/>
    <w:rsid w:val="0051645F"/>
    <w:rsid w:val="00517049"/>
    <w:rsid w:val="00521B61"/>
    <w:rsid w:val="005220DA"/>
    <w:rsid w:val="005250DD"/>
    <w:rsid w:val="0052672F"/>
    <w:rsid w:val="00527570"/>
    <w:rsid w:val="005367FA"/>
    <w:rsid w:val="00537229"/>
    <w:rsid w:val="00540815"/>
    <w:rsid w:val="00540D6B"/>
    <w:rsid w:val="00541DDF"/>
    <w:rsid w:val="005420B1"/>
    <w:rsid w:val="005423A2"/>
    <w:rsid w:val="00543476"/>
    <w:rsid w:val="00543D90"/>
    <w:rsid w:val="00543FEA"/>
    <w:rsid w:val="00546D64"/>
    <w:rsid w:val="0055657E"/>
    <w:rsid w:val="005611DC"/>
    <w:rsid w:val="0056247E"/>
    <w:rsid w:val="00565A6C"/>
    <w:rsid w:val="00571841"/>
    <w:rsid w:val="00574186"/>
    <w:rsid w:val="00574C02"/>
    <w:rsid w:val="00575CBD"/>
    <w:rsid w:val="0057634A"/>
    <w:rsid w:val="00577199"/>
    <w:rsid w:val="00582D10"/>
    <w:rsid w:val="00584222"/>
    <w:rsid w:val="00584306"/>
    <w:rsid w:val="00585B0A"/>
    <w:rsid w:val="00585B4F"/>
    <w:rsid w:val="00590322"/>
    <w:rsid w:val="00596D87"/>
    <w:rsid w:val="00596EE7"/>
    <w:rsid w:val="005A07FD"/>
    <w:rsid w:val="005A0ED0"/>
    <w:rsid w:val="005A5A9C"/>
    <w:rsid w:val="005A646B"/>
    <w:rsid w:val="005B001D"/>
    <w:rsid w:val="005B3694"/>
    <w:rsid w:val="005B45E0"/>
    <w:rsid w:val="005B4C9E"/>
    <w:rsid w:val="005B7AD6"/>
    <w:rsid w:val="005C26A9"/>
    <w:rsid w:val="005C3AEC"/>
    <w:rsid w:val="005C4B28"/>
    <w:rsid w:val="005C665D"/>
    <w:rsid w:val="005C7558"/>
    <w:rsid w:val="005C7B65"/>
    <w:rsid w:val="005D48D2"/>
    <w:rsid w:val="005D5C0A"/>
    <w:rsid w:val="005E0446"/>
    <w:rsid w:val="005E2F05"/>
    <w:rsid w:val="005F35AF"/>
    <w:rsid w:val="005F5F1C"/>
    <w:rsid w:val="005F67D1"/>
    <w:rsid w:val="005F7AD5"/>
    <w:rsid w:val="00600954"/>
    <w:rsid w:val="00601118"/>
    <w:rsid w:val="00601B1D"/>
    <w:rsid w:val="00604849"/>
    <w:rsid w:val="00610135"/>
    <w:rsid w:val="006131B8"/>
    <w:rsid w:val="00614727"/>
    <w:rsid w:val="00623892"/>
    <w:rsid w:val="00625634"/>
    <w:rsid w:val="0062621C"/>
    <w:rsid w:val="006341AD"/>
    <w:rsid w:val="00634516"/>
    <w:rsid w:val="00634DB4"/>
    <w:rsid w:val="0064181E"/>
    <w:rsid w:val="0064578D"/>
    <w:rsid w:val="00645B03"/>
    <w:rsid w:val="0064673C"/>
    <w:rsid w:val="00656F19"/>
    <w:rsid w:val="00657E66"/>
    <w:rsid w:val="00661B58"/>
    <w:rsid w:val="006627B6"/>
    <w:rsid w:val="00674C03"/>
    <w:rsid w:val="00677C1E"/>
    <w:rsid w:val="00680092"/>
    <w:rsid w:val="006805C2"/>
    <w:rsid w:val="0068461A"/>
    <w:rsid w:val="00685169"/>
    <w:rsid w:val="00687B04"/>
    <w:rsid w:val="00691F11"/>
    <w:rsid w:val="00692B9D"/>
    <w:rsid w:val="00696D66"/>
    <w:rsid w:val="00697987"/>
    <w:rsid w:val="006A4061"/>
    <w:rsid w:val="006B0C3D"/>
    <w:rsid w:val="006B3915"/>
    <w:rsid w:val="006B3FFF"/>
    <w:rsid w:val="006B769E"/>
    <w:rsid w:val="006B7E94"/>
    <w:rsid w:val="006C0AF2"/>
    <w:rsid w:val="006C34D4"/>
    <w:rsid w:val="006C665F"/>
    <w:rsid w:val="006C68B6"/>
    <w:rsid w:val="006D5C76"/>
    <w:rsid w:val="006E01DA"/>
    <w:rsid w:val="006E77EB"/>
    <w:rsid w:val="006F1311"/>
    <w:rsid w:val="006F398D"/>
    <w:rsid w:val="006F54B4"/>
    <w:rsid w:val="006F6C85"/>
    <w:rsid w:val="007135F2"/>
    <w:rsid w:val="00715C62"/>
    <w:rsid w:val="00716760"/>
    <w:rsid w:val="007230C6"/>
    <w:rsid w:val="007322AD"/>
    <w:rsid w:val="00733071"/>
    <w:rsid w:val="00733962"/>
    <w:rsid w:val="00737BBA"/>
    <w:rsid w:val="007402B3"/>
    <w:rsid w:val="00744AAB"/>
    <w:rsid w:val="00750252"/>
    <w:rsid w:val="00752700"/>
    <w:rsid w:val="007605EB"/>
    <w:rsid w:val="00761592"/>
    <w:rsid w:val="00763003"/>
    <w:rsid w:val="0076325E"/>
    <w:rsid w:val="007636BD"/>
    <w:rsid w:val="00771709"/>
    <w:rsid w:val="00773A02"/>
    <w:rsid w:val="00773B9D"/>
    <w:rsid w:val="00775582"/>
    <w:rsid w:val="00776A11"/>
    <w:rsid w:val="00776A4B"/>
    <w:rsid w:val="00787449"/>
    <w:rsid w:val="007878B7"/>
    <w:rsid w:val="007962FC"/>
    <w:rsid w:val="007A32C3"/>
    <w:rsid w:val="007A3C27"/>
    <w:rsid w:val="007A448C"/>
    <w:rsid w:val="007A4E49"/>
    <w:rsid w:val="007B4E48"/>
    <w:rsid w:val="007B6DFB"/>
    <w:rsid w:val="007C0492"/>
    <w:rsid w:val="007C119A"/>
    <w:rsid w:val="007C2947"/>
    <w:rsid w:val="007C2B5E"/>
    <w:rsid w:val="007C4F93"/>
    <w:rsid w:val="007C79B9"/>
    <w:rsid w:val="007C7E91"/>
    <w:rsid w:val="007D3559"/>
    <w:rsid w:val="007E1B7E"/>
    <w:rsid w:val="007E62B5"/>
    <w:rsid w:val="007F50B0"/>
    <w:rsid w:val="007F7CFA"/>
    <w:rsid w:val="008027B8"/>
    <w:rsid w:val="008033CE"/>
    <w:rsid w:val="00804327"/>
    <w:rsid w:val="008101A5"/>
    <w:rsid w:val="00812D16"/>
    <w:rsid w:val="00814D9E"/>
    <w:rsid w:val="0081726B"/>
    <w:rsid w:val="008221D1"/>
    <w:rsid w:val="0082468A"/>
    <w:rsid w:val="00836741"/>
    <w:rsid w:val="00837DD6"/>
    <w:rsid w:val="00842913"/>
    <w:rsid w:val="0084494B"/>
    <w:rsid w:val="0084549C"/>
    <w:rsid w:val="00845709"/>
    <w:rsid w:val="008474DA"/>
    <w:rsid w:val="008524E0"/>
    <w:rsid w:val="00853864"/>
    <w:rsid w:val="00854491"/>
    <w:rsid w:val="00854A41"/>
    <w:rsid w:val="00854A8F"/>
    <w:rsid w:val="00855443"/>
    <w:rsid w:val="00855576"/>
    <w:rsid w:val="00863AFF"/>
    <w:rsid w:val="00864C39"/>
    <w:rsid w:val="00866D44"/>
    <w:rsid w:val="0086747C"/>
    <w:rsid w:val="00867FC3"/>
    <w:rsid w:val="00875785"/>
    <w:rsid w:val="0088063F"/>
    <w:rsid w:val="008853F4"/>
    <w:rsid w:val="00886D03"/>
    <w:rsid w:val="00894254"/>
    <w:rsid w:val="008961B9"/>
    <w:rsid w:val="008A04C1"/>
    <w:rsid w:val="008A1293"/>
    <w:rsid w:val="008A6D22"/>
    <w:rsid w:val="008B3401"/>
    <w:rsid w:val="008B5FC8"/>
    <w:rsid w:val="008C0E84"/>
    <w:rsid w:val="008C5C46"/>
    <w:rsid w:val="008C629B"/>
    <w:rsid w:val="008D03F4"/>
    <w:rsid w:val="008D2C2E"/>
    <w:rsid w:val="008D2F04"/>
    <w:rsid w:val="008D73AB"/>
    <w:rsid w:val="008E12AF"/>
    <w:rsid w:val="008E53FA"/>
    <w:rsid w:val="008E6212"/>
    <w:rsid w:val="008E788B"/>
    <w:rsid w:val="008F00B7"/>
    <w:rsid w:val="008F019B"/>
    <w:rsid w:val="008F68BB"/>
    <w:rsid w:val="008F6BD1"/>
    <w:rsid w:val="008F7D1E"/>
    <w:rsid w:val="00901056"/>
    <w:rsid w:val="0090587B"/>
    <w:rsid w:val="00906397"/>
    <w:rsid w:val="00911950"/>
    <w:rsid w:val="00911D60"/>
    <w:rsid w:val="00911E6B"/>
    <w:rsid w:val="00912378"/>
    <w:rsid w:val="00912F83"/>
    <w:rsid w:val="009153CA"/>
    <w:rsid w:val="00917EDC"/>
    <w:rsid w:val="0092072D"/>
    <w:rsid w:val="00920D79"/>
    <w:rsid w:val="00922A85"/>
    <w:rsid w:val="009232EF"/>
    <w:rsid w:val="00923CDE"/>
    <w:rsid w:val="00924019"/>
    <w:rsid w:val="00927385"/>
    <w:rsid w:val="00930131"/>
    <w:rsid w:val="00930153"/>
    <w:rsid w:val="009305E1"/>
    <w:rsid w:val="009363AD"/>
    <w:rsid w:val="00936EF5"/>
    <w:rsid w:val="00937847"/>
    <w:rsid w:val="0094016B"/>
    <w:rsid w:val="009421EC"/>
    <w:rsid w:val="009446A8"/>
    <w:rsid w:val="0094500C"/>
    <w:rsid w:val="00960623"/>
    <w:rsid w:val="009622F1"/>
    <w:rsid w:val="00963073"/>
    <w:rsid w:val="00963656"/>
    <w:rsid w:val="00965864"/>
    <w:rsid w:val="00966549"/>
    <w:rsid w:val="00967932"/>
    <w:rsid w:val="00971207"/>
    <w:rsid w:val="00974A91"/>
    <w:rsid w:val="00986477"/>
    <w:rsid w:val="00996D1D"/>
    <w:rsid w:val="00997F88"/>
    <w:rsid w:val="009A7A1F"/>
    <w:rsid w:val="009A7E42"/>
    <w:rsid w:val="009B0895"/>
    <w:rsid w:val="009B386F"/>
    <w:rsid w:val="009B4014"/>
    <w:rsid w:val="009B4494"/>
    <w:rsid w:val="009B46B7"/>
    <w:rsid w:val="009B640D"/>
    <w:rsid w:val="009B6471"/>
    <w:rsid w:val="009C034F"/>
    <w:rsid w:val="009C55DC"/>
    <w:rsid w:val="009C7993"/>
    <w:rsid w:val="009D1C4F"/>
    <w:rsid w:val="009D26B3"/>
    <w:rsid w:val="009D276A"/>
    <w:rsid w:val="009D5221"/>
    <w:rsid w:val="009D5716"/>
    <w:rsid w:val="009D5EFD"/>
    <w:rsid w:val="009D7627"/>
    <w:rsid w:val="009E0305"/>
    <w:rsid w:val="009E13A7"/>
    <w:rsid w:val="009E177F"/>
    <w:rsid w:val="009E2FA7"/>
    <w:rsid w:val="009F116F"/>
    <w:rsid w:val="009F69A3"/>
    <w:rsid w:val="009F7886"/>
    <w:rsid w:val="00A005D8"/>
    <w:rsid w:val="00A0366B"/>
    <w:rsid w:val="00A036D7"/>
    <w:rsid w:val="00A04401"/>
    <w:rsid w:val="00A05AEE"/>
    <w:rsid w:val="00A0714E"/>
    <w:rsid w:val="00A13B28"/>
    <w:rsid w:val="00A14745"/>
    <w:rsid w:val="00A157B8"/>
    <w:rsid w:val="00A15853"/>
    <w:rsid w:val="00A158C4"/>
    <w:rsid w:val="00A22B1D"/>
    <w:rsid w:val="00A31889"/>
    <w:rsid w:val="00A32FB9"/>
    <w:rsid w:val="00A36049"/>
    <w:rsid w:val="00A36F23"/>
    <w:rsid w:val="00A375DD"/>
    <w:rsid w:val="00A4028C"/>
    <w:rsid w:val="00A42F27"/>
    <w:rsid w:val="00A4384E"/>
    <w:rsid w:val="00A449CE"/>
    <w:rsid w:val="00A462B1"/>
    <w:rsid w:val="00A56F4E"/>
    <w:rsid w:val="00A6183C"/>
    <w:rsid w:val="00A66230"/>
    <w:rsid w:val="00A7249A"/>
    <w:rsid w:val="00A725E9"/>
    <w:rsid w:val="00A7296E"/>
    <w:rsid w:val="00A72B05"/>
    <w:rsid w:val="00A738BF"/>
    <w:rsid w:val="00A73B85"/>
    <w:rsid w:val="00A7421A"/>
    <w:rsid w:val="00A90ADC"/>
    <w:rsid w:val="00A944B5"/>
    <w:rsid w:val="00AA4D3C"/>
    <w:rsid w:val="00AB1695"/>
    <w:rsid w:val="00AC031F"/>
    <w:rsid w:val="00AC1123"/>
    <w:rsid w:val="00AC2A4F"/>
    <w:rsid w:val="00AC5F17"/>
    <w:rsid w:val="00AD085D"/>
    <w:rsid w:val="00AD1581"/>
    <w:rsid w:val="00AD17BE"/>
    <w:rsid w:val="00AD2B31"/>
    <w:rsid w:val="00AE1400"/>
    <w:rsid w:val="00AE62E1"/>
    <w:rsid w:val="00AE67AD"/>
    <w:rsid w:val="00AF2059"/>
    <w:rsid w:val="00B04B9E"/>
    <w:rsid w:val="00B07781"/>
    <w:rsid w:val="00B114AC"/>
    <w:rsid w:val="00B11DE5"/>
    <w:rsid w:val="00B15E5A"/>
    <w:rsid w:val="00B17B42"/>
    <w:rsid w:val="00B2212A"/>
    <w:rsid w:val="00B3055B"/>
    <w:rsid w:val="00B346CC"/>
    <w:rsid w:val="00B37149"/>
    <w:rsid w:val="00B37D58"/>
    <w:rsid w:val="00B43FCF"/>
    <w:rsid w:val="00B44457"/>
    <w:rsid w:val="00B44BAB"/>
    <w:rsid w:val="00B4575D"/>
    <w:rsid w:val="00B50548"/>
    <w:rsid w:val="00B5680C"/>
    <w:rsid w:val="00B57B5A"/>
    <w:rsid w:val="00B640B8"/>
    <w:rsid w:val="00B64EF7"/>
    <w:rsid w:val="00B65BCB"/>
    <w:rsid w:val="00B701AC"/>
    <w:rsid w:val="00B71094"/>
    <w:rsid w:val="00B72504"/>
    <w:rsid w:val="00B7700F"/>
    <w:rsid w:val="00B81A8A"/>
    <w:rsid w:val="00B82511"/>
    <w:rsid w:val="00B830AD"/>
    <w:rsid w:val="00B84D1B"/>
    <w:rsid w:val="00B84FB3"/>
    <w:rsid w:val="00B85A6C"/>
    <w:rsid w:val="00B9570A"/>
    <w:rsid w:val="00B95F64"/>
    <w:rsid w:val="00B9792A"/>
    <w:rsid w:val="00BA3327"/>
    <w:rsid w:val="00BA3640"/>
    <w:rsid w:val="00BA712C"/>
    <w:rsid w:val="00BA7B1C"/>
    <w:rsid w:val="00BB3D79"/>
    <w:rsid w:val="00BB602E"/>
    <w:rsid w:val="00BB7BFD"/>
    <w:rsid w:val="00BC2055"/>
    <w:rsid w:val="00BC27B1"/>
    <w:rsid w:val="00BC4911"/>
    <w:rsid w:val="00BC491C"/>
    <w:rsid w:val="00BC5D65"/>
    <w:rsid w:val="00BC5DDD"/>
    <w:rsid w:val="00BC6467"/>
    <w:rsid w:val="00BD0B8E"/>
    <w:rsid w:val="00BD1EC3"/>
    <w:rsid w:val="00BD4CBD"/>
    <w:rsid w:val="00BD6DAB"/>
    <w:rsid w:val="00BD7204"/>
    <w:rsid w:val="00BE12E5"/>
    <w:rsid w:val="00BE65D4"/>
    <w:rsid w:val="00BE78C0"/>
    <w:rsid w:val="00C00178"/>
    <w:rsid w:val="00C0280D"/>
    <w:rsid w:val="00C04E6A"/>
    <w:rsid w:val="00C07D0C"/>
    <w:rsid w:val="00C10601"/>
    <w:rsid w:val="00C11E0F"/>
    <w:rsid w:val="00C13D44"/>
    <w:rsid w:val="00C1414F"/>
    <w:rsid w:val="00C16686"/>
    <w:rsid w:val="00C17FFB"/>
    <w:rsid w:val="00C2065A"/>
    <w:rsid w:val="00C21995"/>
    <w:rsid w:val="00C21D59"/>
    <w:rsid w:val="00C2418D"/>
    <w:rsid w:val="00C24A44"/>
    <w:rsid w:val="00C24BD2"/>
    <w:rsid w:val="00C27398"/>
    <w:rsid w:val="00C27CB3"/>
    <w:rsid w:val="00C335F2"/>
    <w:rsid w:val="00C371F8"/>
    <w:rsid w:val="00C4143B"/>
    <w:rsid w:val="00C41ABE"/>
    <w:rsid w:val="00C41F08"/>
    <w:rsid w:val="00C440D8"/>
    <w:rsid w:val="00C44940"/>
    <w:rsid w:val="00C5174F"/>
    <w:rsid w:val="00C54062"/>
    <w:rsid w:val="00C55F91"/>
    <w:rsid w:val="00C62015"/>
    <w:rsid w:val="00C622CB"/>
    <w:rsid w:val="00C67FFC"/>
    <w:rsid w:val="00C703A9"/>
    <w:rsid w:val="00C7148C"/>
    <w:rsid w:val="00C74DB1"/>
    <w:rsid w:val="00C75909"/>
    <w:rsid w:val="00C77812"/>
    <w:rsid w:val="00C80BE2"/>
    <w:rsid w:val="00C81FE3"/>
    <w:rsid w:val="00C831F1"/>
    <w:rsid w:val="00C8379A"/>
    <w:rsid w:val="00C84BC2"/>
    <w:rsid w:val="00C85A4E"/>
    <w:rsid w:val="00C871DB"/>
    <w:rsid w:val="00C877DC"/>
    <w:rsid w:val="00C91DB3"/>
    <w:rsid w:val="00C91F64"/>
    <w:rsid w:val="00C979D1"/>
    <w:rsid w:val="00CA47A8"/>
    <w:rsid w:val="00CA6CFC"/>
    <w:rsid w:val="00CA70E1"/>
    <w:rsid w:val="00CB037B"/>
    <w:rsid w:val="00CB0AB4"/>
    <w:rsid w:val="00CB1E83"/>
    <w:rsid w:val="00CB298E"/>
    <w:rsid w:val="00CB4638"/>
    <w:rsid w:val="00CB4B61"/>
    <w:rsid w:val="00CB6BE3"/>
    <w:rsid w:val="00CC3951"/>
    <w:rsid w:val="00CC4216"/>
    <w:rsid w:val="00CC6BAA"/>
    <w:rsid w:val="00CD21D4"/>
    <w:rsid w:val="00CD282C"/>
    <w:rsid w:val="00CD2E34"/>
    <w:rsid w:val="00CD336E"/>
    <w:rsid w:val="00CD3703"/>
    <w:rsid w:val="00CD3AA0"/>
    <w:rsid w:val="00CE06CD"/>
    <w:rsid w:val="00CE0A0F"/>
    <w:rsid w:val="00CE0BD4"/>
    <w:rsid w:val="00CE0C54"/>
    <w:rsid w:val="00CE796C"/>
    <w:rsid w:val="00CF0116"/>
    <w:rsid w:val="00CF0994"/>
    <w:rsid w:val="00CF1535"/>
    <w:rsid w:val="00CF2090"/>
    <w:rsid w:val="00CF665E"/>
    <w:rsid w:val="00CF73DD"/>
    <w:rsid w:val="00D01EDD"/>
    <w:rsid w:val="00D04D41"/>
    <w:rsid w:val="00D05AFD"/>
    <w:rsid w:val="00D0619A"/>
    <w:rsid w:val="00D11919"/>
    <w:rsid w:val="00D11A15"/>
    <w:rsid w:val="00D133C3"/>
    <w:rsid w:val="00D159B8"/>
    <w:rsid w:val="00D16B61"/>
    <w:rsid w:val="00D173D6"/>
    <w:rsid w:val="00D17803"/>
    <w:rsid w:val="00D202FE"/>
    <w:rsid w:val="00D21264"/>
    <w:rsid w:val="00D21860"/>
    <w:rsid w:val="00D2531D"/>
    <w:rsid w:val="00D26366"/>
    <w:rsid w:val="00D26399"/>
    <w:rsid w:val="00D31B57"/>
    <w:rsid w:val="00D3233A"/>
    <w:rsid w:val="00D34658"/>
    <w:rsid w:val="00D35DAC"/>
    <w:rsid w:val="00D40491"/>
    <w:rsid w:val="00D428E1"/>
    <w:rsid w:val="00D45558"/>
    <w:rsid w:val="00D50B84"/>
    <w:rsid w:val="00D56E81"/>
    <w:rsid w:val="00D60D82"/>
    <w:rsid w:val="00D61237"/>
    <w:rsid w:val="00D662FA"/>
    <w:rsid w:val="00D666A7"/>
    <w:rsid w:val="00D66B2E"/>
    <w:rsid w:val="00D73159"/>
    <w:rsid w:val="00D73653"/>
    <w:rsid w:val="00D822AE"/>
    <w:rsid w:val="00D82AA6"/>
    <w:rsid w:val="00D836F2"/>
    <w:rsid w:val="00D83F9F"/>
    <w:rsid w:val="00D84BFE"/>
    <w:rsid w:val="00D90DB5"/>
    <w:rsid w:val="00D92AF0"/>
    <w:rsid w:val="00D92B17"/>
    <w:rsid w:val="00D931DA"/>
    <w:rsid w:val="00DA0A4E"/>
    <w:rsid w:val="00DA0FE9"/>
    <w:rsid w:val="00DA1180"/>
    <w:rsid w:val="00DA2E18"/>
    <w:rsid w:val="00DA2F10"/>
    <w:rsid w:val="00DA6AA3"/>
    <w:rsid w:val="00DA6DF2"/>
    <w:rsid w:val="00DA7124"/>
    <w:rsid w:val="00DB2FF9"/>
    <w:rsid w:val="00DB31F6"/>
    <w:rsid w:val="00DB6B6E"/>
    <w:rsid w:val="00DB6FE7"/>
    <w:rsid w:val="00DC0D65"/>
    <w:rsid w:val="00DC4BDF"/>
    <w:rsid w:val="00DC5843"/>
    <w:rsid w:val="00DD1F98"/>
    <w:rsid w:val="00DE2FD9"/>
    <w:rsid w:val="00DE4323"/>
    <w:rsid w:val="00DE557A"/>
    <w:rsid w:val="00DE62D9"/>
    <w:rsid w:val="00DF0403"/>
    <w:rsid w:val="00DF05D3"/>
    <w:rsid w:val="00DF7AC1"/>
    <w:rsid w:val="00E0089E"/>
    <w:rsid w:val="00E00EB7"/>
    <w:rsid w:val="00E071CF"/>
    <w:rsid w:val="00E07221"/>
    <w:rsid w:val="00E103F8"/>
    <w:rsid w:val="00E12ABA"/>
    <w:rsid w:val="00E12ADD"/>
    <w:rsid w:val="00E13E20"/>
    <w:rsid w:val="00E17F32"/>
    <w:rsid w:val="00E2292D"/>
    <w:rsid w:val="00E30191"/>
    <w:rsid w:val="00E31908"/>
    <w:rsid w:val="00E337C7"/>
    <w:rsid w:val="00E375E2"/>
    <w:rsid w:val="00E42434"/>
    <w:rsid w:val="00E4393F"/>
    <w:rsid w:val="00E44BAF"/>
    <w:rsid w:val="00E476C0"/>
    <w:rsid w:val="00E517C1"/>
    <w:rsid w:val="00E54CBB"/>
    <w:rsid w:val="00E556B5"/>
    <w:rsid w:val="00E564D4"/>
    <w:rsid w:val="00E5675A"/>
    <w:rsid w:val="00E56B18"/>
    <w:rsid w:val="00E578DF"/>
    <w:rsid w:val="00E60076"/>
    <w:rsid w:val="00E631E0"/>
    <w:rsid w:val="00E637A2"/>
    <w:rsid w:val="00E66E3D"/>
    <w:rsid w:val="00E715D5"/>
    <w:rsid w:val="00E755B1"/>
    <w:rsid w:val="00E76549"/>
    <w:rsid w:val="00E7663F"/>
    <w:rsid w:val="00E801EA"/>
    <w:rsid w:val="00E81DD8"/>
    <w:rsid w:val="00E856A3"/>
    <w:rsid w:val="00E87857"/>
    <w:rsid w:val="00E918BE"/>
    <w:rsid w:val="00EA12D3"/>
    <w:rsid w:val="00EA1423"/>
    <w:rsid w:val="00EA5A31"/>
    <w:rsid w:val="00EA65D6"/>
    <w:rsid w:val="00EA6DD2"/>
    <w:rsid w:val="00EB0AA4"/>
    <w:rsid w:val="00EB0D8D"/>
    <w:rsid w:val="00EB3E32"/>
    <w:rsid w:val="00EB6EA9"/>
    <w:rsid w:val="00EC19EE"/>
    <w:rsid w:val="00EC2E64"/>
    <w:rsid w:val="00EC50D2"/>
    <w:rsid w:val="00ED41EB"/>
    <w:rsid w:val="00ED4E12"/>
    <w:rsid w:val="00ED6C77"/>
    <w:rsid w:val="00EE6456"/>
    <w:rsid w:val="00EF3BFB"/>
    <w:rsid w:val="00F030DB"/>
    <w:rsid w:val="00F042E1"/>
    <w:rsid w:val="00F04860"/>
    <w:rsid w:val="00F10620"/>
    <w:rsid w:val="00F1241F"/>
    <w:rsid w:val="00F1322C"/>
    <w:rsid w:val="00F205EE"/>
    <w:rsid w:val="00F258C4"/>
    <w:rsid w:val="00F31539"/>
    <w:rsid w:val="00F36029"/>
    <w:rsid w:val="00F41F56"/>
    <w:rsid w:val="00F43176"/>
    <w:rsid w:val="00F47C0E"/>
    <w:rsid w:val="00F52DB4"/>
    <w:rsid w:val="00F53D7F"/>
    <w:rsid w:val="00F54071"/>
    <w:rsid w:val="00F57B3B"/>
    <w:rsid w:val="00F60EC7"/>
    <w:rsid w:val="00F6183A"/>
    <w:rsid w:val="00F6199F"/>
    <w:rsid w:val="00F61B99"/>
    <w:rsid w:val="00F6439D"/>
    <w:rsid w:val="00F64518"/>
    <w:rsid w:val="00F705EC"/>
    <w:rsid w:val="00F74996"/>
    <w:rsid w:val="00F81454"/>
    <w:rsid w:val="00F814EF"/>
    <w:rsid w:val="00F8221B"/>
    <w:rsid w:val="00F861FF"/>
    <w:rsid w:val="00F866A5"/>
    <w:rsid w:val="00F86753"/>
    <w:rsid w:val="00F90A95"/>
    <w:rsid w:val="00F9148E"/>
    <w:rsid w:val="00F954BD"/>
    <w:rsid w:val="00F979DF"/>
    <w:rsid w:val="00FB140C"/>
    <w:rsid w:val="00FB4E00"/>
    <w:rsid w:val="00FB70DD"/>
    <w:rsid w:val="00FB76A3"/>
    <w:rsid w:val="00FB7E16"/>
    <w:rsid w:val="00FC1A91"/>
    <w:rsid w:val="00FC356C"/>
    <w:rsid w:val="00FC6A74"/>
    <w:rsid w:val="00FC72D3"/>
    <w:rsid w:val="00FD0D7D"/>
    <w:rsid w:val="00FD137E"/>
    <w:rsid w:val="00FD153E"/>
    <w:rsid w:val="00FD3ECB"/>
    <w:rsid w:val="00FD72EC"/>
    <w:rsid w:val="00FD7721"/>
    <w:rsid w:val="00FE61CD"/>
    <w:rsid w:val="00FF11EA"/>
    <w:rsid w:val="00FF51BA"/>
    <w:rsid w:val="00FF59F7"/>
    <w:rsid w:val="00FF63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5E92CF8-6826-4E4E-B40A-D4D351438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4">
    <w:name w:val="Normal"/>
    <w:qFormat/>
    <w:rsid w:val="006805C2"/>
    <w:pPr>
      <w:widowControl w:val="0"/>
      <w:jc w:val="both"/>
    </w:pPr>
    <w:rPr>
      <w:kern w:val="2"/>
      <w:sz w:val="21"/>
      <w:szCs w:val="24"/>
    </w:rPr>
  </w:style>
  <w:style w:type="paragraph" w:styleId="1">
    <w:name w:val="heading 1"/>
    <w:basedOn w:val="aff4"/>
    <w:next w:val="aff4"/>
    <w:qFormat/>
    <w:rsid w:val="00A158C4"/>
    <w:pPr>
      <w:keepNext/>
      <w:keepLines/>
      <w:spacing w:before="340" w:after="330" w:line="578" w:lineRule="auto"/>
      <w:outlineLvl w:val="0"/>
    </w:pPr>
    <w:rPr>
      <w:b/>
      <w:bCs/>
      <w:kern w:val="44"/>
      <w:sz w:val="44"/>
      <w:szCs w:val="44"/>
    </w:rPr>
  </w:style>
  <w:style w:type="paragraph" w:styleId="2">
    <w:name w:val="heading 2"/>
    <w:basedOn w:val="aff4"/>
    <w:next w:val="aff4"/>
    <w:qFormat/>
    <w:rsid w:val="00A158C4"/>
    <w:pPr>
      <w:keepNext/>
      <w:keepLines/>
      <w:spacing w:before="260" w:after="260" w:line="416" w:lineRule="auto"/>
      <w:outlineLvl w:val="1"/>
    </w:pPr>
    <w:rPr>
      <w:rFonts w:ascii="Arial" w:eastAsia="黑体" w:hAnsi="Arial"/>
      <w:b/>
      <w:bCs/>
      <w:sz w:val="32"/>
      <w:szCs w:val="32"/>
    </w:rPr>
  </w:style>
  <w:style w:type="paragraph" w:styleId="3">
    <w:name w:val="heading 3"/>
    <w:basedOn w:val="aff4"/>
    <w:next w:val="aff4"/>
    <w:qFormat/>
    <w:rsid w:val="00A158C4"/>
    <w:pPr>
      <w:keepNext/>
      <w:keepLines/>
      <w:spacing w:before="260" w:after="260" w:line="416" w:lineRule="auto"/>
      <w:outlineLvl w:val="2"/>
    </w:pPr>
    <w:rPr>
      <w:b/>
      <w:bCs/>
      <w:sz w:val="32"/>
      <w:szCs w:val="32"/>
    </w:rPr>
  </w:style>
  <w:style w:type="character" w:default="1" w:styleId="aff5">
    <w:name w:val="Default Paragraph Font"/>
    <w:uiPriority w:val="1"/>
    <w:semiHidden/>
    <w:unhideWhenUsed/>
  </w:style>
  <w:style w:type="table" w:default="1" w:styleId="aff6">
    <w:name w:val="Normal Table"/>
    <w:uiPriority w:val="99"/>
    <w:semiHidden/>
    <w:unhideWhenUsed/>
    <w:tblPr>
      <w:tblInd w:w="0" w:type="dxa"/>
      <w:tblCellMar>
        <w:top w:w="0" w:type="dxa"/>
        <w:left w:w="108" w:type="dxa"/>
        <w:bottom w:w="0" w:type="dxa"/>
        <w:right w:w="108" w:type="dxa"/>
      </w:tblCellMar>
    </w:tblPr>
  </w:style>
  <w:style w:type="numbering" w:default="1" w:styleId="aff7">
    <w:name w:val="No List"/>
    <w:uiPriority w:val="99"/>
    <w:semiHidden/>
    <w:unhideWhenUsed/>
  </w:style>
  <w:style w:type="paragraph" w:customStyle="1" w:styleId="aff8">
    <w:name w:val="段"/>
    <w:link w:val="Char"/>
    <w:rsid w:val="00D60D82"/>
    <w:pPr>
      <w:tabs>
        <w:tab w:val="center" w:pos="4201"/>
        <w:tab w:val="right" w:leader="dot" w:pos="9298"/>
      </w:tabs>
      <w:autoSpaceDE w:val="0"/>
      <w:autoSpaceDN w:val="0"/>
      <w:ind w:firstLineChars="200" w:firstLine="420"/>
      <w:jc w:val="both"/>
    </w:pPr>
    <w:rPr>
      <w:rFonts w:ascii="宋体"/>
      <w:noProof/>
      <w:sz w:val="21"/>
    </w:rPr>
  </w:style>
  <w:style w:type="character" w:customStyle="1" w:styleId="Char">
    <w:name w:val="段 Char"/>
    <w:basedOn w:val="aff5"/>
    <w:link w:val="aff8"/>
    <w:rsid w:val="00D60D82"/>
    <w:rPr>
      <w:rFonts w:ascii="宋体" w:eastAsia="宋体"/>
      <w:noProof/>
      <w:sz w:val="21"/>
      <w:lang w:val="en-US" w:eastAsia="zh-CN" w:bidi="ar-SA"/>
    </w:rPr>
  </w:style>
  <w:style w:type="paragraph" w:customStyle="1" w:styleId="a5">
    <w:name w:val="一级条标题"/>
    <w:next w:val="aff8"/>
    <w:rsid w:val="00D60D82"/>
    <w:pPr>
      <w:numPr>
        <w:ilvl w:val="1"/>
        <w:numId w:val="18"/>
      </w:numPr>
      <w:spacing w:beforeLines="50" w:afterLines="50"/>
      <w:outlineLvl w:val="2"/>
    </w:pPr>
    <w:rPr>
      <w:rFonts w:ascii="黑体" w:eastAsia="黑体"/>
      <w:sz w:val="21"/>
      <w:szCs w:val="21"/>
    </w:rPr>
  </w:style>
  <w:style w:type="paragraph" w:customStyle="1" w:styleId="aff9">
    <w:name w:val="标准书脚_奇数页"/>
    <w:rsid w:val="00D60D82"/>
    <w:pPr>
      <w:spacing w:before="120"/>
      <w:ind w:right="198"/>
      <w:jc w:val="right"/>
    </w:pPr>
    <w:rPr>
      <w:rFonts w:ascii="宋体"/>
      <w:sz w:val="18"/>
      <w:szCs w:val="18"/>
    </w:rPr>
  </w:style>
  <w:style w:type="paragraph" w:customStyle="1" w:styleId="aff">
    <w:name w:val="标准书眉_奇数页"/>
    <w:next w:val="aff4"/>
    <w:rsid w:val="00D60D82"/>
    <w:pPr>
      <w:numPr>
        <w:ilvl w:val="1"/>
        <w:numId w:val="14"/>
      </w:numPr>
      <w:tabs>
        <w:tab w:val="center" w:pos="4154"/>
        <w:tab w:val="right" w:pos="8306"/>
      </w:tabs>
      <w:spacing w:after="220"/>
      <w:jc w:val="right"/>
    </w:pPr>
    <w:rPr>
      <w:rFonts w:ascii="黑体" w:eastAsia="黑体"/>
      <w:noProof/>
      <w:sz w:val="21"/>
      <w:szCs w:val="21"/>
    </w:rPr>
  </w:style>
  <w:style w:type="paragraph" w:customStyle="1" w:styleId="a4">
    <w:name w:val="章标题"/>
    <w:next w:val="aff8"/>
    <w:rsid w:val="00D60D82"/>
    <w:pPr>
      <w:numPr>
        <w:numId w:val="18"/>
      </w:numPr>
      <w:spacing w:beforeLines="100" w:afterLines="100"/>
      <w:jc w:val="both"/>
      <w:outlineLvl w:val="1"/>
    </w:pPr>
    <w:rPr>
      <w:rFonts w:ascii="黑体" w:eastAsia="黑体"/>
      <w:sz w:val="21"/>
    </w:rPr>
  </w:style>
  <w:style w:type="paragraph" w:customStyle="1" w:styleId="a6">
    <w:name w:val="二级条标题"/>
    <w:basedOn w:val="a5"/>
    <w:next w:val="aff8"/>
    <w:rsid w:val="00D60D82"/>
    <w:pPr>
      <w:numPr>
        <w:ilvl w:val="2"/>
      </w:numPr>
      <w:spacing w:before="50" w:after="50"/>
      <w:outlineLvl w:val="3"/>
    </w:pPr>
  </w:style>
  <w:style w:type="paragraph" w:customStyle="1" w:styleId="20">
    <w:name w:val="封面标准号2"/>
    <w:rsid w:val="00D60D82"/>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c">
    <w:name w:val="列项——（一级）"/>
    <w:link w:val="Char0"/>
    <w:rsid w:val="00D60D82"/>
    <w:pPr>
      <w:widowControl w:val="0"/>
      <w:numPr>
        <w:numId w:val="4"/>
      </w:numPr>
      <w:jc w:val="both"/>
    </w:pPr>
    <w:rPr>
      <w:rFonts w:ascii="宋体"/>
      <w:sz w:val="21"/>
    </w:rPr>
  </w:style>
  <w:style w:type="character" w:customStyle="1" w:styleId="Char0">
    <w:name w:val="列项——（一级） Char"/>
    <w:basedOn w:val="aff5"/>
    <w:link w:val="ac"/>
    <w:rsid w:val="00D60D82"/>
    <w:rPr>
      <w:rFonts w:ascii="宋体"/>
      <w:sz w:val="21"/>
    </w:rPr>
  </w:style>
  <w:style w:type="paragraph" w:customStyle="1" w:styleId="ad">
    <w:name w:val="列项●（二级）"/>
    <w:rsid w:val="00D60D82"/>
    <w:pPr>
      <w:numPr>
        <w:ilvl w:val="1"/>
        <w:numId w:val="4"/>
      </w:numPr>
      <w:tabs>
        <w:tab w:val="left" w:pos="840"/>
      </w:tabs>
      <w:jc w:val="both"/>
    </w:pPr>
    <w:rPr>
      <w:rFonts w:ascii="宋体"/>
      <w:sz w:val="21"/>
    </w:rPr>
  </w:style>
  <w:style w:type="paragraph" w:customStyle="1" w:styleId="aff0">
    <w:name w:val="目次、标准名称标题"/>
    <w:basedOn w:val="aff4"/>
    <w:next w:val="aff8"/>
    <w:rsid w:val="00D60D82"/>
    <w:pPr>
      <w:keepNext/>
      <w:pageBreakBefore/>
      <w:widowControl/>
      <w:numPr>
        <w:ilvl w:val="4"/>
        <w:numId w:val="14"/>
      </w:numPr>
      <w:shd w:val="clear" w:color="FFFFFF" w:fill="FFFFFF"/>
      <w:spacing w:before="640" w:after="560" w:line="460" w:lineRule="exact"/>
      <w:jc w:val="center"/>
      <w:outlineLvl w:val="0"/>
    </w:pPr>
    <w:rPr>
      <w:rFonts w:ascii="黑体" w:eastAsia="黑体"/>
      <w:kern w:val="0"/>
      <w:sz w:val="32"/>
      <w:szCs w:val="20"/>
    </w:rPr>
  </w:style>
  <w:style w:type="paragraph" w:customStyle="1" w:styleId="a7">
    <w:name w:val="三级条标题"/>
    <w:basedOn w:val="a6"/>
    <w:next w:val="aff8"/>
    <w:rsid w:val="00D60D82"/>
    <w:pPr>
      <w:numPr>
        <w:ilvl w:val="3"/>
      </w:numPr>
      <w:outlineLvl w:val="4"/>
    </w:pPr>
  </w:style>
  <w:style w:type="paragraph" w:customStyle="1" w:styleId="a1">
    <w:name w:val="示例"/>
    <w:next w:val="affa"/>
    <w:rsid w:val="00D60D82"/>
    <w:pPr>
      <w:widowControl w:val="0"/>
      <w:numPr>
        <w:numId w:val="1"/>
      </w:numPr>
      <w:jc w:val="both"/>
    </w:pPr>
    <w:rPr>
      <w:rFonts w:ascii="宋体"/>
      <w:sz w:val="18"/>
      <w:szCs w:val="18"/>
    </w:rPr>
  </w:style>
  <w:style w:type="paragraph" w:customStyle="1" w:styleId="affa">
    <w:name w:val="示例内容"/>
    <w:rsid w:val="00D60D82"/>
    <w:pPr>
      <w:ind w:firstLineChars="200" w:firstLine="200"/>
    </w:pPr>
    <w:rPr>
      <w:rFonts w:ascii="宋体"/>
      <w:noProof/>
      <w:sz w:val="18"/>
      <w:szCs w:val="18"/>
    </w:rPr>
  </w:style>
  <w:style w:type="paragraph" w:customStyle="1" w:styleId="af1">
    <w:name w:val="数字编号列项（二级）"/>
    <w:rsid w:val="00D60D82"/>
    <w:pPr>
      <w:numPr>
        <w:ilvl w:val="1"/>
        <w:numId w:val="17"/>
      </w:numPr>
      <w:jc w:val="both"/>
    </w:pPr>
    <w:rPr>
      <w:rFonts w:ascii="宋体"/>
      <w:sz w:val="21"/>
    </w:rPr>
  </w:style>
  <w:style w:type="paragraph" w:customStyle="1" w:styleId="a8">
    <w:name w:val="四级条标题"/>
    <w:basedOn w:val="a7"/>
    <w:next w:val="aff8"/>
    <w:rsid w:val="00D60D82"/>
    <w:pPr>
      <w:numPr>
        <w:ilvl w:val="4"/>
      </w:numPr>
      <w:outlineLvl w:val="5"/>
    </w:pPr>
  </w:style>
  <w:style w:type="paragraph" w:customStyle="1" w:styleId="a9">
    <w:name w:val="五级条标题"/>
    <w:basedOn w:val="a8"/>
    <w:next w:val="aff8"/>
    <w:rsid w:val="00D60D82"/>
    <w:pPr>
      <w:numPr>
        <w:ilvl w:val="5"/>
      </w:numPr>
      <w:outlineLvl w:val="6"/>
    </w:pPr>
  </w:style>
  <w:style w:type="paragraph" w:styleId="affb">
    <w:name w:val="footer"/>
    <w:basedOn w:val="aff4"/>
    <w:link w:val="Char1"/>
    <w:uiPriority w:val="99"/>
    <w:qFormat/>
    <w:rsid w:val="00D60D82"/>
    <w:pPr>
      <w:snapToGrid w:val="0"/>
      <w:ind w:rightChars="100" w:right="210"/>
      <w:jc w:val="right"/>
    </w:pPr>
    <w:rPr>
      <w:sz w:val="18"/>
      <w:szCs w:val="18"/>
    </w:rPr>
  </w:style>
  <w:style w:type="paragraph" w:styleId="aff3">
    <w:name w:val="header"/>
    <w:basedOn w:val="aff4"/>
    <w:rsid w:val="00D60D82"/>
    <w:pPr>
      <w:numPr>
        <w:numId w:val="2"/>
      </w:numPr>
      <w:snapToGrid w:val="0"/>
      <w:ind w:left="0" w:firstLine="0"/>
      <w:jc w:val="left"/>
    </w:pPr>
    <w:rPr>
      <w:sz w:val="18"/>
      <w:szCs w:val="18"/>
    </w:rPr>
  </w:style>
  <w:style w:type="paragraph" w:customStyle="1" w:styleId="a">
    <w:name w:val="注："/>
    <w:next w:val="aff8"/>
    <w:rsid w:val="00D60D82"/>
    <w:pPr>
      <w:widowControl w:val="0"/>
      <w:numPr>
        <w:numId w:val="3"/>
      </w:numPr>
      <w:autoSpaceDE w:val="0"/>
      <w:autoSpaceDN w:val="0"/>
      <w:ind w:left="726" w:hanging="363"/>
      <w:jc w:val="both"/>
    </w:pPr>
    <w:rPr>
      <w:rFonts w:ascii="宋体"/>
      <w:sz w:val="18"/>
      <w:szCs w:val="18"/>
    </w:rPr>
  </w:style>
  <w:style w:type="paragraph" w:customStyle="1" w:styleId="affc">
    <w:name w:val="注×："/>
    <w:rsid w:val="00D60D82"/>
    <w:pPr>
      <w:widowControl w:val="0"/>
      <w:autoSpaceDE w:val="0"/>
      <w:autoSpaceDN w:val="0"/>
      <w:ind w:left="811" w:hanging="448"/>
      <w:jc w:val="both"/>
    </w:pPr>
    <w:rPr>
      <w:rFonts w:ascii="宋体"/>
      <w:sz w:val="18"/>
      <w:szCs w:val="18"/>
    </w:rPr>
  </w:style>
  <w:style w:type="paragraph" w:customStyle="1" w:styleId="af0">
    <w:name w:val="字母编号列项（一级）"/>
    <w:rsid w:val="00D60D82"/>
    <w:pPr>
      <w:numPr>
        <w:numId w:val="17"/>
      </w:numPr>
      <w:jc w:val="both"/>
    </w:pPr>
    <w:rPr>
      <w:rFonts w:ascii="宋体"/>
      <w:sz w:val="21"/>
    </w:rPr>
  </w:style>
  <w:style w:type="paragraph" w:customStyle="1" w:styleId="ae">
    <w:name w:val="列项◆（三级）"/>
    <w:basedOn w:val="aff4"/>
    <w:rsid w:val="00D60D82"/>
    <w:pPr>
      <w:numPr>
        <w:ilvl w:val="2"/>
        <w:numId w:val="4"/>
      </w:numPr>
    </w:pPr>
    <w:rPr>
      <w:rFonts w:ascii="宋体"/>
      <w:szCs w:val="21"/>
    </w:rPr>
  </w:style>
  <w:style w:type="paragraph" w:customStyle="1" w:styleId="af2">
    <w:name w:val="编号列项（三级）"/>
    <w:rsid w:val="00D60D82"/>
    <w:pPr>
      <w:numPr>
        <w:ilvl w:val="2"/>
        <w:numId w:val="17"/>
      </w:numPr>
    </w:pPr>
    <w:rPr>
      <w:rFonts w:ascii="宋体"/>
      <w:sz w:val="21"/>
    </w:rPr>
  </w:style>
  <w:style w:type="paragraph" w:customStyle="1" w:styleId="af3">
    <w:name w:val="示例×："/>
    <w:basedOn w:val="a4"/>
    <w:qFormat/>
    <w:rsid w:val="00D60D82"/>
    <w:pPr>
      <w:numPr>
        <w:numId w:val="6"/>
      </w:numPr>
      <w:spacing w:beforeLines="0" w:afterLines="0"/>
      <w:outlineLvl w:val="9"/>
    </w:pPr>
    <w:rPr>
      <w:rFonts w:ascii="宋体" w:eastAsia="宋体"/>
      <w:sz w:val="18"/>
      <w:szCs w:val="18"/>
    </w:rPr>
  </w:style>
  <w:style w:type="paragraph" w:customStyle="1" w:styleId="affd">
    <w:name w:val="二级无"/>
    <w:basedOn w:val="a6"/>
    <w:rsid w:val="00D60D82"/>
    <w:pPr>
      <w:spacing w:beforeLines="0" w:afterLines="0"/>
    </w:pPr>
    <w:rPr>
      <w:rFonts w:ascii="宋体" w:eastAsia="宋体"/>
    </w:rPr>
  </w:style>
  <w:style w:type="paragraph" w:customStyle="1" w:styleId="affe">
    <w:name w:val="注：（正文）"/>
    <w:basedOn w:val="a"/>
    <w:next w:val="aff8"/>
    <w:rsid w:val="00D60D82"/>
  </w:style>
  <w:style w:type="paragraph" w:customStyle="1" w:styleId="a3">
    <w:name w:val="注×：（正文）"/>
    <w:rsid w:val="00D60D82"/>
    <w:pPr>
      <w:numPr>
        <w:numId w:val="5"/>
      </w:numPr>
      <w:jc w:val="both"/>
    </w:pPr>
    <w:rPr>
      <w:rFonts w:ascii="宋体"/>
      <w:sz w:val="18"/>
      <w:szCs w:val="18"/>
    </w:rPr>
  </w:style>
  <w:style w:type="paragraph" w:customStyle="1" w:styleId="afff">
    <w:name w:val="标准标志"/>
    <w:next w:val="aff4"/>
    <w:rsid w:val="00D60D82"/>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0">
    <w:name w:val="标准称谓"/>
    <w:next w:val="aff4"/>
    <w:rsid w:val="00D60D82"/>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1">
    <w:name w:val="标准书脚_偶数页"/>
    <w:rsid w:val="00D60D82"/>
    <w:pPr>
      <w:spacing w:before="120"/>
      <w:ind w:left="221"/>
    </w:pPr>
    <w:rPr>
      <w:rFonts w:ascii="宋体"/>
      <w:sz w:val="18"/>
      <w:szCs w:val="18"/>
    </w:rPr>
  </w:style>
  <w:style w:type="paragraph" w:customStyle="1" w:styleId="afff2">
    <w:name w:val="标准书眉_偶数页"/>
    <w:basedOn w:val="aff"/>
    <w:next w:val="aff4"/>
    <w:rsid w:val="00D60D82"/>
    <w:pPr>
      <w:jc w:val="left"/>
    </w:pPr>
  </w:style>
  <w:style w:type="paragraph" w:customStyle="1" w:styleId="afff3">
    <w:name w:val="标准书眉一"/>
    <w:rsid w:val="00D60D82"/>
    <w:pPr>
      <w:jc w:val="both"/>
    </w:pPr>
  </w:style>
  <w:style w:type="paragraph" w:customStyle="1" w:styleId="afff4">
    <w:name w:val="参考文献"/>
    <w:basedOn w:val="aff4"/>
    <w:next w:val="aff8"/>
    <w:rsid w:val="00D60D82"/>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5">
    <w:name w:val="参考文献、索引标题"/>
    <w:basedOn w:val="aff4"/>
    <w:next w:val="aff8"/>
    <w:rsid w:val="00D60D82"/>
    <w:pPr>
      <w:keepNext/>
      <w:pageBreakBefore/>
      <w:widowControl/>
      <w:shd w:val="clear" w:color="FFFFFF" w:fill="FFFFFF"/>
      <w:spacing w:before="640" w:after="200"/>
      <w:jc w:val="center"/>
      <w:outlineLvl w:val="0"/>
    </w:pPr>
    <w:rPr>
      <w:rFonts w:ascii="黑体" w:eastAsia="黑体"/>
      <w:kern w:val="0"/>
      <w:szCs w:val="20"/>
    </w:rPr>
  </w:style>
  <w:style w:type="character" w:styleId="afff6">
    <w:name w:val="Hyperlink"/>
    <w:basedOn w:val="aff5"/>
    <w:uiPriority w:val="99"/>
    <w:rsid w:val="00D60D82"/>
    <w:rPr>
      <w:noProof/>
      <w:color w:val="0000FF"/>
      <w:spacing w:val="0"/>
      <w:w w:val="100"/>
      <w:szCs w:val="21"/>
      <w:u w:val="single"/>
    </w:rPr>
  </w:style>
  <w:style w:type="character" w:customStyle="1" w:styleId="afff7">
    <w:name w:val="发布"/>
    <w:basedOn w:val="aff5"/>
    <w:rsid w:val="00D60D82"/>
    <w:rPr>
      <w:rFonts w:ascii="黑体" w:eastAsia="黑体"/>
      <w:spacing w:val="85"/>
      <w:w w:val="100"/>
      <w:position w:val="3"/>
      <w:sz w:val="28"/>
      <w:szCs w:val="28"/>
    </w:rPr>
  </w:style>
  <w:style w:type="paragraph" w:customStyle="1" w:styleId="afff8">
    <w:name w:val="发布部门"/>
    <w:next w:val="aff8"/>
    <w:rsid w:val="00D60D82"/>
    <w:pPr>
      <w:framePr w:w="7938" w:h="1134" w:hRule="exact" w:hSpace="125" w:vSpace="181" w:wrap="around" w:vAnchor="page" w:hAnchor="page" w:x="2150" w:y="14630" w:anchorLock="1"/>
      <w:jc w:val="center"/>
    </w:pPr>
    <w:rPr>
      <w:rFonts w:ascii="宋体"/>
      <w:b/>
      <w:spacing w:val="20"/>
      <w:w w:val="135"/>
      <w:sz w:val="28"/>
    </w:rPr>
  </w:style>
  <w:style w:type="paragraph" w:customStyle="1" w:styleId="afff9">
    <w:name w:val="发布日期"/>
    <w:rsid w:val="00D60D82"/>
    <w:pPr>
      <w:framePr w:w="3997" w:h="471" w:hRule="exact" w:vSpace="181" w:wrap="around" w:hAnchor="page" w:x="7089" w:y="14097" w:anchorLock="1"/>
    </w:pPr>
    <w:rPr>
      <w:rFonts w:eastAsia="黑体"/>
      <w:sz w:val="28"/>
    </w:rPr>
  </w:style>
  <w:style w:type="paragraph" w:customStyle="1" w:styleId="afffa">
    <w:name w:val="封面标准代替信息"/>
    <w:rsid w:val="00D60D82"/>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0">
    <w:name w:val="封面标准号1"/>
    <w:rsid w:val="00D60D82"/>
    <w:pPr>
      <w:widowControl w:val="0"/>
      <w:kinsoku w:val="0"/>
      <w:overflowPunct w:val="0"/>
      <w:autoSpaceDE w:val="0"/>
      <w:autoSpaceDN w:val="0"/>
      <w:spacing w:before="308"/>
      <w:jc w:val="right"/>
      <w:textAlignment w:val="center"/>
    </w:pPr>
    <w:rPr>
      <w:sz w:val="28"/>
    </w:rPr>
  </w:style>
  <w:style w:type="paragraph" w:customStyle="1" w:styleId="afffb">
    <w:name w:val="封面标准名称"/>
    <w:rsid w:val="00D60D82"/>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c">
    <w:name w:val="封面标准英文名称"/>
    <w:basedOn w:val="afffb"/>
    <w:rsid w:val="00D60D82"/>
    <w:pPr>
      <w:framePr w:wrap="around"/>
      <w:spacing w:before="370" w:line="400" w:lineRule="exact"/>
    </w:pPr>
    <w:rPr>
      <w:rFonts w:ascii="Times New Roman"/>
      <w:sz w:val="28"/>
      <w:szCs w:val="28"/>
    </w:rPr>
  </w:style>
  <w:style w:type="paragraph" w:customStyle="1" w:styleId="afffd">
    <w:name w:val="封面一致性程度标识"/>
    <w:basedOn w:val="afffc"/>
    <w:rsid w:val="00D60D82"/>
    <w:pPr>
      <w:framePr w:wrap="around"/>
      <w:spacing w:before="440"/>
    </w:pPr>
    <w:rPr>
      <w:rFonts w:ascii="宋体" w:eastAsia="宋体"/>
    </w:rPr>
  </w:style>
  <w:style w:type="paragraph" w:customStyle="1" w:styleId="afffe">
    <w:name w:val="封面标准文稿类别"/>
    <w:basedOn w:val="afffd"/>
    <w:rsid w:val="00D60D82"/>
    <w:pPr>
      <w:framePr w:wrap="around"/>
      <w:spacing w:after="160" w:line="240" w:lineRule="auto"/>
    </w:pPr>
    <w:rPr>
      <w:sz w:val="24"/>
    </w:rPr>
  </w:style>
  <w:style w:type="paragraph" w:customStyle="1" w:styleId="affff">
    <w:name w:val="封面标准文稿编辑信息"/>
    <w:basedOn w:val="afffe"/>
    <w:rsid w:val="00D60D82"/>
    <w:pPr>
      <w:framePr w:wrap="around"/>
      <w:spacing w:before="180" w:line="180" w:lineRule="exact"/>
    </w:pPr>
    <w:rPr>
      <w:sz w:val="21"/>
    </w:rPr>
  </w:style>
  <w:style w:type="paragraph" w:customStyle="1" w:styleId="affff0">
    <w:name w:val="封面正文"/>
    <w:rsid w:val="00D60D82"/>
    <w:pPr>
      <w:jc w:val="both"/>
    </w:pPr>
  </w:style>
  <w:style w:type="paragraph" w:customStyle="1" w:styleId="af8">
    <w:name w:val="附录标识"/>
    <w:basedOn w:val="aff4"/>
    <w:next w:val="aff8"/>
    <w:rsid w:val="00D60D82"/>
    <w:pPr>
      <w:keepNext/>
      <w:widowControl/>
      <w:numPr>
        <w:numId w:val="9"/>
      </w:numPr>
      <w:shd w:val="clear" w:color="FFFFFF" w:fill="FFFFFF"/>
      <w:tabs>
        <w:tab w:val="num" w:pos="360"/>
        <w:tab w:val="left" w:pos="6405"/>
      </w:tabs>
      <w:spacing w:before="640" w:after="280"/>
      <w:jc w:val="center"/>
      <w:outlineLvl w:val="0"/>
    </w:pPr>
    <w:rPr>
      <w:rFonts w:ascii="黑体" w:eastAsia="黑体"/>
      <w:kern w:val="0"/>
      <w:szCs w:val="20"/>
    </w:rPr>
  </w:style>
  <w:style w:type="paragraph" w:customStyle="1" w:styleId="affff1">
    <w:name w:val="附录标题"/>
    <w:basedOn w:val="aff8"/>
    <w:next w:val="aff8"/>
    <w:rsid w:val="00D60D82"/>
    <w:pPr>
      <w:ind w:firstLineChars="0" w:firstLine="0"/>
      <w:jc w:val="center"/>
    </w:pPr>
    <w:rPr>
      <w:rFonts w:ascii="黑体" w:eastAsia="黑体"/>
    </w:rPr>
  </w:style>
  <w:style w:type="paragraph" w:customStyle="1" w:styleId="af5">
    <w:name w:val="附录表标号"/>
    <w:basedOn w:val="aff4"/>
    <w:next w:val="aff8"/>
    <w:rsid w:val="00D60D82"/>
    <w:pPr>
      <w:numPr>
        <w:numId w:val="7"/>
      </w:numPr>
      <w:tabs>
        <w:tab w:val="clear" w:pos="0"/>
      </w:tabs>
      <w:spacing w:line="14" w:lineRule="exact"/>
      <w:ind w:left="811" w:hanging="448"/>
      <w:jc w:val="center"/>
      <w:outlineLvl w:val="0"/>
    </w:pPr>
    <w:rPr>
      <w:color w:val="FFFFFF"/>
    </w:rPr>
  </w:style>
  <w:style w:type="paragraph" w:customStyle="1" w:styleId="af6">
    <w:name w:val="附录表标题"/>
    <w:basedOn w:val="aff4"/>
    <w:next w:val="aff8"/>
    <w:rsid w:val="00D60D82"/>
    <w:pPr>
      <w:numPr>
        <w:ilvl w:val="1"/>
        <w:numId w:val="7"/>
      </w:numPr>
      <w:tabs>
        <w:tab w:val="num" w:pos="180"/>
      </w:tabs>
      <w:spacing w:beforeLines="50" w:afterLines="50"/>
      <w:ind w:left="0" w:firstLine="0"/>
      <w:jc w:val="center"/>
    </w:pPr>
    <w:rPr>
      <w:rFonts w:ascii="黑体" w:eastAsia="黑体"/>
      <w:szCs w:val="21"/>
    </w:rPr>
  </w:style>
  <w:style w:type="paragraph" w:customStyle="1" w:styleId="afb">
    <w:name w:val="附录二级条标题"/>
    <w:basedOn w:val="aff4"/>
    <w:next w:val="aff8"/>
    <w:rsid w:val="00D60D82"/>
    <w:pPr>
      <w:widowControl/>
      <w:numPr>
        <w:ilvl w:val="3"/>
        <w:numId w:val="9"/>
      </w:numPr>
      <w:tabs>
        <w:tab w:val="num"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2">
    <w:name w:val="附录二级无"/>
    <w:basedOn w:val="afb"/>
    <w:rsid w:val="00D60D82"/>
    <w:pPr>
      <w:tabs>
        <w:tab w:val="clear" w:pos="360"/>
      </w:tabs>
      <w:spacing w:beforeLines="0" w:afterLines="0"/>
    </w:pPr>
    <w:rPr>
      <w:rFonts w:ascii="宋体" w:eastAsia="宋体"/>
      <w:szCs w:val="21"/>
    </w:rPr>
  </w:style>
  <w:style w:type="paragraph" w:customStyle="1" w:styleId="affff3">
    <w:name w:val="附录公式"/>
    <w:basedOn w:val="aff8"/>
    <w:next w:val="aff8"/>
    <w:link w:val="Char2"/>
    <w:qFormat/>
    <w:rsid w:val="00D60D82"/>
  </w:style>
  <w:style w:type="character" w:customStyle="1" w:styleId="Char2">
    <w:name w:val="附录公式 Char"/>
    <w:basedOn w:val="Char"/>
    <w:link w:val="affff3"/>
    <w:rsid w:val="00D60D82"/>
    <w:rPr>
      <w:rFonts w:ascii="宋体" w:eastAsia="宋体"/>
      <w:noProof/>
      <w:sz w:val="21"/>
      <w:lang w:val="en-US" w:eastAsia="zh-CN" w:bidi="ar-SA"/>
    </w:rPr>
  </w:style>
  <w:style w:type="paragraph" w:customStyle="1" w:styleId="affff4">
    <w:name w:val="附录公式编号制表符"/>
    <w:basedOn w:val="aff4"/>
    <w:next w:val="aff8"/>
    <w:qFormat/>
    <w:rsid w:val="00D60D82"/>
    <w:pPr>
      <w:widowControl/>
      <w:tabs>
        <w:tab w:val="center" w:pos="4201"/>
        <w:tab w:val="right" w:leader="dot" w:pos="9298"/>
      </w:tabs>
      <w:autoSpaceDE w:val="0"/>
      <w:autoSpaceDN w:val="0"/>
    </w:pPr>
    <w:rPr>
      <w:rFonts w:ascii="宋体"/>
      <w:noProof/>
      <w:kern w:val="0"/>
      <w:szCs w:val="20"/>
    </w:rPr>
  </w:style>
  <w:style w:type="paragraph" w:customStyle="1" w:styleId="afc">
    <w:name w:val="附录三级条标题"/>
    <w:basedOn w:val="afb"/>
    <w:next w:val="aff8"/>
    <w:rsid w:val="00D60D82"/>
    <w:pPr>
      <w:numPr>
        <w:ilvl w:val="4"/>
      </w:numPr>
      <w:tabs>
        <w:tab w:val="num" w:pos="360"/>
      </w:tabs>
      <w:outlineLvl w:val="4"/>
    </w:pPr>
  </w:style>
  <w:style w:type="paragraph" w:customStyle="1" w:styleId="affff5">
    <w:name w:val="附录三级无"/>
    <w:basedOn w:val="afc"/>
    <w:rsid w:val="00D60D82"/>
    <w:pPr>
      <w:tabs>
        <w:tab w:val="clear" w:pos="360"/>
      </w:tabs>
      <w:spacing w:beforeLines="0" w:afterLines="0"/>
    </w:pPr>
    <w:rPr>
      <w:rFonts w:ascii="宋体" w:eastAsia="宋体"/>
      <w:szCs w:val="21"/>
    </w:rPr>
  </w:style>
  <w:style w:type="paragraph" w:customStyle="1" w:styleId="aff2">
    <w:name w:val="附录数字编号列项（二级）"/>
    <w:qFormat/>
    <w:rsid w:val="00D60D82"/>
    <w:pPr>
      <w:numPr>
        <w:ilvl w:val="1"/>
        <w:numId w:val="10"/>
      </w:numPr>
    </w:pPr>
    <w:rPr>
      <w:rFonts w:ascii="宋体"/>
      <w:sz w:val="21"/>
    </w:rPr>
  </w:style>
  <w:style w:type="paragraph" w:customStyle="1" w:styleId="afd">
    <w:name w:val="附录四级条标题"/>
    <w:basedOn w:val="afc"/>
    <w:next w:val="aff8"/>
    <w:rsid w:val="00D60D82"/>
    <w:pPr>
      <w:numPr>
        <w:ilvl w:val="5"/>
      </w:numPr>
      <w:tabs>
        <w:tab w:val="num" w:pos="360"/>
      </w:tabs>
      <w:outlineLvl w:val="5"/>
    </w:pPr>
  </w:style>
  <w:style w:type="paragraph" w:customStyle="1" w:styleId="affff6">
    <w:name w:val="附录四级无"/>
    <w:basedOn w:val="afd"/>
    <w:rsid w:val="00D60D82"/>
    <w:pPr>
      <w:tabs>
        <w:tab w:val="clear" w:pos="360"/>
      </w:tabs>
      <w:spacing w:beforeLines="0" w:afterLines="0"/>
    </w:pPr>
    <w:rPr>
      <w:rFonts w:ascii="宋体" w:eastAsia="宋体"/>
      <w:szCs w:val="21"/>
    </w:rPr>
  </w:style>
  <w:style w:type="paragraph" w:customStyle="1" w:styleId="aa">
    <w:name w:val="附录图标号"/>
    <w:basedOn w:val="aff4"/>
    <w:rsid w:val="00D60D82"/>
    <w:pPr>
      <w:keepNext/>
      <w:pageBreakBefore/>
      <w:widowControl/>
      <w:numPr>
        <w:numId w:val="8"/>
      </w:numPr>
      <w:spacing w:line="14" w:lineRule="exact"/>
      <w:ind w:left="0" w:firstLine="363"/>
      <w:jc w:val="center"/>
      <w:outlineLvl w:val="0"/>
    </w:pPr>
    <w:rPr>
      <w:color w:val="FFFFFF"/>
    </w:rPr>
  </w:style>
  <w:style w:type="paragraph" w:customStyle="1" w:styleId="ab">
    <w:name w:val="附录图标题"/>
    <w:basedOn w:val="aff4"/>
    <w:next w:val="aff8"/>
    <w:rsid w:val="00D60D82"/>
    <w:pPr>
      <w:numPr>
        <w:ilvl w:val="1"/>
        <w:numId w:val="8"/>
      </w:numPr>
      <w:tabs>
        <w:tab w:val="num" w:pos="363"/>
      </w:tabs>
      <w:spacing w:beforeLines="50" w:afterLines="50"/>
      <w:ind w:left="0" w:firstLine="0"/>
      <w:jc w:val="center"/>
    </w:pPr>
    <w:rPr>
      <w:rFonts w:ascii="黑体" w:eastAsia="黑体"/>
      <w:szCs w:val="21"/>
    </w:rPr>
  </w:style>
  <w:style w:type="paragraph" w:customStyle="1" w:styleId="afe">
    <w:name w:val="附录五级条标题"/>
    <w:basedOn w:val="afd"/>
    <w:next w:val="aff8"/>
    <w:rsid w:val="00D60D82"/>
    <w:pPr>
      <w:numPr>
        <w:ilvl w:val="6"/>
      </w:numPr>
      <w:tabs>
        <w:tab w:val="num" w:pos="360"/>
      </w:tabs>
      <w:outlineLvl w:val="6"/>
    </w:pPr>
  </w:style>
  <w:style w:type="paragraph" w:customStyle="1" w:styleId="affff7">
    <w:name w:val="附录五级无"/>
    <w:basedOn w:val="afe"/>
    <w:rsid w:val="00D60D82"/>
    <w:pPr>
      <w:tabs>
        <w:tab w:val="clear" w:pos="360"/>
      </w:tabs>
      <w:spacing w:beforeLines="0" w:afterLines="0"/>
    </w:pPr>
    <w:rPr>
      <w:rFonts w:ascii="宋体" w:eastAsia="宋体"/>
      <w:szCs w:val="21"/>
    </w:rPr>
  </w:style>
  <w:style w:type="paragraph" w:customStyle="1" w:styleId="af9">
    <w:name w:val="附录章标题"/>
    <w:next w:val="aff8"/>
    <w:rsid w:val="00D60D82"/>
    <w:pPr>
      <w:numPr>
        <w:ilvl w:val="1"/>
        <w:numId w:val="9"/>
      </w:numPr>
      <w:tabs>
        <w:tab w:val="num"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a">
    <w:name w:val="附录一级条标题"/>
    <w:basedOn w:val="af9"/>
    <w:next w:val="aff8"/>
    <w:rsid w:val="00D60D82"/>
    <w:pPr>
      <w:numPr>
        <w:ilvl w:val="2"/>
      </w:numPr>
      <w:tabs>
        <w:tab w:val="num" w:pos="360"/>
      </w:tabs>
      <w:autoSpaceDN w:val="0"/>
      <w:spacing w:beforeLines="50" w:afterLines="50"/>
      <w:outlineLvl w:val="2"/>
    </w:pPr>
  </w:style>
  <w:style w:type="paragraph" w:customStyle="1" w:styleId="affff8">
    <w:name w:val="附录一级无"/>
    <w:basedOn w:val="afa"/>
    <w:rsid w:val="00D60D82"/>
    <w:pPr>
      <w:tabs>
        <w:tab w:val="clear" w:pos="360"/>
      </w:tabs>
      <w:spacing w:beforeLines="0" w:afterLines="0"/>
    </w:pPr>
    <w:rPr>
      <w:rFonts w:ascii="宋体" w:eastAsia="宋体"/>
      <w:szCs w:val="21"/>
    </w:rPr>
  </w:style>
  <w:style w:type="paragraph" w:customStyle="1" w:styleId="aff1">
    <w:name w:val="附录字母编号列项（一级）"/>
    <w:qFormat/>
    <w:rsid w:val="00D60D82"/>
    <w:pPr>
      <w:numPr>
        <w:numId w:val="10"/>
      </w:numPr>
    </w:pPr>
    <w:rPr>
      <w:rFonts w:ascii="宋体"/>
      <w:noProof/>
      <w:sz w:val="21"/>
    </w:rPr>
  </w:style>
  <w:style w:type="paragraph" w:styleId="af">
    <w:name w:val="footnote text"/>
    <w:basedOn w:val="aff4"/>
    <w:rsid w:val="00D60D82"/>
    <w:pPr>
      <w:numPr>
        <w:numId w:val="12"/>
      </w:numPr>
      <w:snapToGrid w:val="0"/>
      <w:jc w:val="left"/>
    </w:pPr>
    <w:rPr>
      <w:rFonts w:ascii="宋体"/>
      <w:sz w:val="18"/>
      <w:szCs w:val="18"/>
    </w:rPr>
  </w:style>
  <w:style w:type="paragraph" w:customStyle="1" w:styleId="affff9">
    <w:name w:val="列项说明"/>
    <w:basedOn w:val="aff4"/>
    <w:rsid w:val="00D60D82"/>
    <w:pPr>
      <w:adjustRightInd w:val="0"/>
      <w:spacing w:line="320" w:lineRule="exact"/>
      <w:ind w:leftChars="200" w:left="400" w:hangingChars="200" w:hanging="200"/>
      <w:jc w:val="left"/>
      <w:textAlignment w:val="baseline"/>
    </w:pPr>
    <w:rPr>
      <w:rFonts w:ascii="宋体"/>
      <w:kern w:val="0"/>
      <w:szCs w:val="20"/>
    </w:rPr>
  </w:style>
  <w:style w:type="paragraph" w:customStyle="1" w:styleId="affffa">
    <w:name w:val="列项说明数字编号"/>
    <w:rsid w:val="00D60D82"/>
    <w:pPr>
      <w:ind w:leftChars="400" w:left="600" w:hangingChars="200" w:hanging="200"/>
    </w:pPr>
    <w:rPr>
      <w:rFonts w:ascii="宋体"/>
      <w:sz w:val="21"/>
    </w:rPr>
  </w:style>
  <w:style w:type="paragraph" w:customStyle="1" w:styleId="affffb">
    <w:name w:val="目次、索引正文"/>
    <w:rsid w:val="00D60D82"/>
    <w:pPr>
      <w:spacing w:line="320" w:lineRule="exact"/>
      <w:jc w:val="both"/>
    </w:pPr>
    <w:rPr>
      <w:rFonts w:ascii="宋体"/>
      <w:sz w:val="21"/>
    </w:rPr>
  </w:style>
  <w:style w:type="paragraph" w:customStyle="1" w:styleId="affffc">
    <w:name w:val="其他标准标志"/>
    <w:basedOn w:val="afff"/>
    <w:rsid w:val="00D60D82"/>
    <w:pPr>
      <w:framePr w:w="6101" w:wrap="around" w:vAnchor="page" w:hAnchor="page" w:x="4673" w:y="942"/>
    </w:pPr>
    <w:rPr>
      <w:w w:val="130"/>
    </w:rPr>
  </w:style>
  <w:style w:type="paragraph" w:customStyle="1" w:styleId="affffd">
    <w:name w:val="其他标准称谓"/>
    <w:next w:val="aff4"/>
    <w:rsid w:val="00D60D82"/>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e">
    <w:name w:val="其他发布部门"/>
    <w:basedOn w:val="afff8"/>
    <w:rsid w:val="00D60D82"/>
    <w:pPr>
      <w:framePr w:wrap="around" w:y="15310"/>
      <w:spacing w:line="0" w:lineRule="atLeast"/>
    </w:pPr>
    <w:rPr>
      <w:rFonts w:ascii="黑体" w:eastAsia="黑体"/>
      <w:b w:val="0"/>
    </w:rPr>
  </w:style>
  <w:style w:type="paragraph" w:customStyle="1" w:styleId="afffff">
    <w:name w:val="前言、引言标题"/>
    <w:next w:val="aff8"/>
    <w:rsid w:val="00D60D82"/>
    <w:pPr>
      <w:keepNext/>
      <w:pageBreakBefore/>
      <w:shd w:val="clear" w:color="FFFFFF" w:fill="FFFFFF"/>
      <w:spacing w:before="640" w:after="560"/>
      <w:jc w:val="center"/>
      <w:outlineLvl w:val="0"/>
    </w:pPr>
    <w:rPr>
      <w:rFonts w:ascii="黑体" w:eastAsia="黑体"/>
      <w:sz w:val="32"/>
    </w:rPr>
  </w:style>
  <w:style w:type="paragraph" w:customStyle="1" w:styleId="afffff0">
    <w:name w:val="三级无"/>
    <w:basedOn w:val="a7"/>
    <w:rsid w:val="00D60D82"/>
    <w:pPr>
      <w:spacing w:beforeLines="0" w:afterLines="0"/>
    </w:pPr>
    <w:rPr>
      <w:rFonts w:ascii="宋体" w:eastAsia="宋体"/>
    </w:rPr>
  </w:style>
  <w:style w:type="paragraph" w:customStyle="1" w:styleId="afffff1">
    <w:name w:val="实施日期"/>
    <w:basedOn w:val="afff9"/>
    <w:rsid w:val="00D60D82"/>
    <w:pPr>
      <w:framePr w:wrap="around" w:vAnchor="page" w:hAnchor="text"/>
      <w:jc w:val="right"/>
    </w:pPr>
  </w:style>
  <w:style w:type="paragraph" w:customStyle="1" w:styleId="afffff2">
    <w:name w:val="示例后文字"/>
    <w:basedOn w:val="aff8"/>
    <w:next w:val="aff8"/>
    <w:qFormat/>
    <w:rsid w:val="00D60D82"/>
    <w:pPr>
      <w:ind w:firstLine="360"/>
    </w:pPr>
    <w:rPr>
      <w:sz w:val="18"/>
    </w:rPr>
  </w:style>
  <w:style w:type="paragraph" w:customStyle="1" w:styleId="afffff3">
    <w:name w:val="首示例"/>
    <w:next w:val="aff8"/>
    <w:link w:val="Char3"/>
    <w:qFormat/>
    <w:rsid w:val="00D60D82"/>
    <w:pPr>
      <w:tabs>
        <w:tab w:val="num" w:pos="360"/>
      </w:tabs>
    </w:pPr>
    <w:rPr>
      <w:rFonts w:ascii="宋体" w:hAnsi="宋体"/>
      <w:kern w:val="2"/>
      <w:sz w:val="18"/>
      <w:szCs w:val="18"/>
    </w:rPr>
  </w:style>
  <w:style w:type="character" w:customStyle="1" w:styleId="Char3">
    <w:name w:val="首示例 Char"/>
    <w:basedOn w:val="aff5"/>
    <w:link w:val="afffff3"/>
    <w:rsid w:val="00D60D82"/>
    <w:rPr>
      <w:rFonts w:ascii="宋体" w:hAnsi="宋体"/>
      <w:kern w:val="2"/>
      <w:sz w:val="18"/>
      <w:szCs w:val="18"/>
    </w:rPr>
  </w:style>
  <w:style w:type="paragraph" w:customStyle="1" w:styleId="a0">
    <w:name w:val="四级无"/>
    <w:basedOn w:val="a8"/>
    <w:rsid w:val="00D60D82"/>
    <w:pPr>
      <w:numPr>
        <w:ilvl w:val="0"/>
        <w:numId w:val="11"/>
      </w:numPr>
      <w:spacing w:beforeLines="0" w:afterLines="0"/>
      <w:ind w:firstLine="0"/>
    </w:pPr>
    <w:rPr>
      <w:rFonts w:ascii="宋体" w:eastAsia="宋体"/>
    </w:rPr>
  </w:style>
  <w:style w:type="paragraph" w:styleId="11">
    <w:name w:val="index 1"/>
    <w:basedOn w:val="aff4"/>
    <w:next w:val="aff8"/>
    <w:rsid w:val="00D60D82"/>
    <w:pPr>
      <w:tabs>
        <w:tab w:val="right" w:leader="dot" w:pos="9299"/>
      </w:tabs>
      <w:jc w:val="left"/>
    </w:pPr>
    <w:rPr>
      <w:rFonts w:ascii="宋体"/>
      <w:szCs w:val="21"/>
    </w:rPr>
  </w:style>
  <w:style w:type="paragraph" w:styleId="21">
    <w:name w:val="index 2"/>
    <w:basedOn w:val="aff4"/>
    <w:next w:val="aff4"/>
    <w:autoRedefine/>
    <w:rsid w:val="00D60D82"/>
    <w:pPr>
      <w:ind w:left="420" w:hanging="210"/>
      <w:jc w:val="left"/>
    </w:pPr>
    <w:rPr>
      <w:rFonts w:ascii="Calibri" w:hAnsi="Calibri"/>
      <w:sz w:val="20"/>
      <w:szCs w:val="20"/>
    </w:rPr>
  </w:style>
  <w:style w:type="paragraph" w:styleId="30">
    <w:name w:val="index 3"/>
    <w:basedOn w:val="aff4"/>
    <w:next w:val="aff4"/>
    <w:autoRedefine/>
    <w:rsid w:val="00D60D82"/>
    <w:pPr>
      <w:ind w:left="630" w:hanging="210"/>
      <w:jc w:val="left"/>
    </w:pPr>
    <w:rPr>
      <w:rFonts w:ascii="Calibri" w:hAnsi="Calibri"/>
      <w:sz w:val="20"/>
      <w:szCs w:val="20"/>
    </w:rPr>
  </w:style>
  <w:style w:type="paragraph" w:styleId="4">
    <w:name w:val="index 4"/>
    <w:basedOn w:val="aff4"/>
    <w:next w:val="aff4"/>
    <w:autoRedefine/>
    <w:rsid w:val="00D60D82"/>
    <w:pPr>
      <w:ind w:left="840" w:hanging="210"/>
      <w:jc w:val="left"/>
    </w:pPr>
    <w:rPr>
      <w:rFonts w:ascii="Calibri" w:hAnsi="Calibri"/>
      <w:sz w:val="20"/>
      <w:szCs w:val="20"/>
    </w:rPr>
  </w:style>
  <w:style w:type="paragraph" w:styleId="5">
    <w:name w:val="index 5"/>
    <w:basedOn w:val="aff4"/>
    <w:next w:val="aff4"/>
    <w:autoRedefine/>
    <w:rsid w:val="00D60D82"/>
    <w:pPr>
      <w:ind w:left="1050" w:hanging="210"/>
      <w:jc w:val="left"/>
    </w:pPr>
    <w:rPr>
      <w:rFonts w:ascii="Calibri" w:hAnsi="Calibri"/>
      <w:sz w:val="20"/>
      <w:szCs w:val="20"/>
    </w:rPr>
  </w:style>
  <w:style w:type="paragraph" w:styleId="6">
    <w:name w:val="index 6"/>
    <w:basedOn w:val="aff4"/>
    <w:next w:val="aff4"/>
    <w:autoRedefine/>
    <w:rsid w:val="00D60D82"/>
    <w:pPr>
      <w:ind w:left="1260" w:hanging="210"/>
      <w:jc w:val="left"/>
    </w:pPr>
    <w:rPr>
      <w:rFonts w:ascii="Calibri" w:hAnsi="Calibri"/>
      <w:sz w:val="20"/>
      <w:szCs w:val="20"/>
    </w:rPr>
  </w:style>
  <w:style w:type="paragraph" w:styleId="7">
    <w:name w:val="index 7"/>
    <w:basedOn w:val="aff4"/>
    <w:next w:val="aff4"/>
    <w:autoRedefine/>
    <w:rsid w:val="00D60D82"/>
    <w:pPr>
      <w:ind w:left="1470" w:hanging="210"/>
      <w:jc w:val="left"/>
    </w:pPr>
    <w:rPr>
      <w:rFonts w:ascii="Calibri" w:hAnsi="Calibri"/>
      <w:sz w:val="20"/>
      <w:szCs w:val="20"/>
    </w:rPr>
  </w:style>
  <w:style w:type="paragraph" w:styleId="8">
    <w:name w:val="index 8"/>
    <w:basedOn w:val="aff4"/>
    <w:next w:val="aff4"/>
    <w:autoRedefine/>
    <w:rsid w:val="00D60D82"/>
    <w:pPr>
      <w:ind w:left="1680" w:hanging="210"/>
      <w:jc w:val="left"/>
    </w:pPr>
    <w:rPr>
      <w:rFonts w:ascii="Calibri" w:hAnsi="Calibri"/>
      <w:sz w:val="20"/>
      <w:szCs w:val="20"/>
    </w:rPr>
  </w:style>
  <w:style w:type="paragraph" w:styleId="9">
    <w:name w:val="index 9"/>
    <w:basedOn w:val="aff4"/>
    <w:next w:val="aff4"/>
    <w:autoRedefine/>
    <w:rsid w:val="00D60D82"/>
    <w:pPr>
      <w:ind w:left="1890" w:hanging="210"/>
      <w:jc w:val="left"/>
    </w:pPr>
    <w:rPr>
      <w:rFonts w:ascii="Calibri" w:hAnsi="Calibri"/>
      <w:sz w:val="20"/>
      <w:szCs w:val="20"/>
    </w:rPr>
  </w:style>
  <w:style w:type="paragraph" w:styleId="afffff4">
    <w:name w:val="index heading"/>
    <w:basedOn w:val="aff4"/>
    <w:next w:val="11"/>
    <w:rsid w:val="00D60D82"/>
    <w:pPr>
      <w:spacing w:before="120" w:after="120"/>
      <w:jc w:val="center"/>
    </w:pPr>
    <w:rPr>
      <w:rFonts w:ascii="Calibri" w:hAnsi="Calibri"/>
      <w:b/>
      <w:bCs/>
      <w:iCs/>
      <w:szCs w:val="20"/>
    </w:rPr>
  </w:style>
  <w:style w:type="paragraph" w:styleId="afffff5">
    <w:name w:val="caption"/>
    <w:basedOn w:val="aff4"/>
    <w:next w:val="aff4"/>
    <w:qFormat/>
    <w:rsid w:val="00D60D82"/>
    <w:pPr>
      <w:spacing w:before="152" w:after="160"/>
    </w:pPr>
    <w:rPr>
      <w:rFonts w:ascii="Arial" w:eastAsia="黑体" w:hAnsi="Arial" w:cs="Arial"/>
      <w:sz w:val="20"/>
      <w:szCs w:val="20"/>
    </w:rPr>
  </w:style>
  <w:style w:type="paragraph" w:customStyle="1" w:styleId="afffff6">
    <w:name w:val="条文脚注"/>
    <w:basedOn w:val="af"/>
    <w:rsid w:val="00D60D82"/>
    <w:pPr>
      <w:numPr>
        <w:numId w:val="0"/>
      </w:numPr>
      <w:jc w:val="both"/>
    </w:pPr>
  </w:style>
  <w:style w:type="paragraph" w:customStyle="1" w:styleId="afffff7">
    <w:name w:val="图标脚注说明"/>
    <w:basedOn w:val="aff8"/>
    <w:rsid w:val="00D60D82"/>
    <w:pPr>
      <w:ind w:left="840" w:firstLineChars="0" w:hanging="420"/>
    </w:pPr>
    <w:rPr>
      <w:sz w:val="18"/>
      <w:szCs w:val="18"/>
    </w:rPr>
  </w:style>
  <w:style w:type="paragraph" w:customStyle="1" w:styleId="afffff8">
    <w:name w:val="图表脚注说明"/>
    <w:basedOn w:val="aff4"/>
    <w:rsid w:val="00D60D82"/>
    <w:pPr>
      <w:ind w:left="1441" w:hanging="181"/>
    </w:pPr>
    <w:rPr>
      <w:rFonts w:ascii="宋体"/>
      <w:sz w:val="18"/>
      <w:szCs w:val="18"/>
    </w:rPr>
  </w:style>
  <w:style w:type="paragraph" w:customStyle="1" w:styleId="afffff9">
    <w:name w:val="图的脚注"/>
    <w:next w:val="aff8"/>
    <w:autoRedefine/>
    <w:qFormat/>
    <w:rsid w:val="00D60D82"/>
    <w:pPr>
      <w:widowControl w:val="0"/>
      <w:ind w:leftChars="200" w:left="840" w:hangingChars="200" w:hanging="420"/>
      <w:jc w:val="both"/>
    </w:pPr>
    <w:rPr>
      <w:rFonts w:ascii="宋体"/>
      <w:sz w:val="18"/>
    </w:rPr>
  </w:style>
  <w:style w:type="table" w:styleId="a2">
    <w:name w:val="Table Grid"/>
    <w:basedOn w:val="aff6"/>
    <w:rsid w:val="00D60D82"/>
    <w:pPr>
      <w:numPr>
        <w:numId w:val="13"/>
      </w:numPr>
      <w:ind w:left="1441"/>
    </w:pPr>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a">
    <w:name w:val="文献分类号"/>
    <w:rsid w:val="00D60D82"/>
    <w:pPr>
      <w:framePr w:hSpace="180" w:vSpace="180" w:wrap="around" w:hAnchor="margin" w:y="1" w:anchorLock="1"/>
      <w:widowControl w:val="0"/>
      <w:textAlignment w:val="center"/>
    </w:pPr>
    <w:rPr>
      <w:rFonts w:ascii="黑体" w:eastAsia="黑体"/>
      <w:sz w:val="21"/>
      <w:szCs w:val="21"/>
    </w:rPr>
  </w:style>
  <w:style w:type="paragraph" w:customStyle="1" w:styleId="afffffb">
    <w:name w:val="五级无"/>
    <w:basedOn w:val="a9"/>
    <w:rsid w:val="00D60D82"/>
    <w:pPr>
      <w:spacing w:beforeLines="0" w:afterLines="0"/>
    </w:pPr>
    <w:rPr>
      <w:rFonts w:ascii="宋体" w:eastAsia="宋体"/>
    </w:rPr>
  </w:style>
  <w:style w:type="character" w:styleId="afffffc">
    <w:name w:val="page number"/>
    <w:basedOn w:val="aff5"/>
    <w:rsid w:val="00D60D82"/>
    <w:rPr>
      <w:rFonts w:ascii="Times New Roman" w:eastAsia="宋体" w:hAnsi="Times New Roman"/>
      <w:sz w:val="18"/>
    </w:rPr>
  </w:style>
  <w:style w:type="paragraph" w:customStyle="1" w:styleId="afffffd">
    <w:name w:val="一级无"/>
    <w:basedOn w:val="a5"/>
    <w:rsid w:val="00D60D82"/>
    <w:pPr>
      <w:spacing w:beforeLines="0" w:afterLines="0"/>
    </w:pPr>
    <w:rPr>
      <w:rFonts w:ascii="宋体" w:eastAsia="宋体"/>
    </w:rPr>
  </w:style>
  <w:style w:type="character" w:styleId="afffffe">
    <w:name w:val="FollowedHyperlink"/>
    <w:basedOn w:val="aff5"/>
    <w:rsid w:val="00D60D82"/>
    <w:rPr>
      <w:color w:val="800080"/>
      <w:u w:val="single"/>
    </w:rPr>
  </w:style>
  <w:style w:type="paragraph" w:customStyle="1" w:styleId="af7">
    <w:name w:val="正文表标题"/>
    <w:next w:val="aff8"/>
    <w:rsid w:val="00D60D82"/>
    <w:pPr>
      <w:numPr>
        <w:numId w:val="15"/>
      </w:numPr>
      <w:tabs>
        <w:tab w:val="num" w:pos="360"/>
      </w:tabs>
      <w:spacing w:beforeLines="50" w:afterLines="50"/>
      <w:jc w:val="center"/>
    </w:pPr>
    <w:rPr>
      <w:rFonts w:ascii="黑体" w:eastAsia="黑体"/>
      <w:sz w:val="21"/>
    </w:rPr>
  </w:style>
  <w:style w:type="paragraph" w:customStyle="1" w:styleId="affffff">
    <w:name w:val="正文公式编号制表符"/>
    <w:basedOn w:val="aff8"/>
    <w:next w:val="aff8"/>
    <w:qFormat/>
    <w:rsid w:val="00D60D82"/>
    <w:pPr>
      <w:ind w:firstLineChars="0" w:firstLine="0"/>
    </w:pPr>
  </w:style>
  <w:style w:type="paragraph" w:customStyle="1" w:styleId="affffff0">
    <w:name w:val="正文图标题"/>
    <w:next w:val="aff8"/>
    <w:rsid w:val="00D60D82"/>
    <w:pPr>
      <w:spacing w:beforeLines="50" w:afterLines="50"/>
      <w:jc w:val="center"/>
    </w:pPr>
    <w:rPr>
      <w:rFonts w:ascii="黑体" w:eastAsia="黑体"/>
      <w:sz w:val="21"/>
    </w:rPr>
  </w:style>
  <w:style w:type="paragraph" w:customStyle="1" w:styleId="affffff1">
    <w:name w:val="终结线"/>
    <w:basedOn w:val="aff4"/>
    <w:rsid w:val="00D60D82"/>
    <w:pPr>
      <w:framePr w:hSpace="181" w:vSpace="181" w:wrap="around" w:vAnchor="text" w:hAnchor="margin" w:xAlign="center" w:y="285"/>
    </w:pPr>
  </w:style>
  <w:style w:type="paragraph" w:customStyle="1" w:styleId="af4">
    <w:name w:val="其他发布日期"/>
    <w:basedOn w:val="afff9"/>
    <w:rsid w:val="00D60D82"/>
    <w:pPr>
      <w:framePr w:wrap="around" w:vAnchor="page" w:hAnchor="text" w:x="1419"/>
      <w:numPr>
        <w:numId w:val="16"/>
      </w:numPr>
    </w:pPr>
  </w:style>
  <w:style w:type="paragraph" w:customStyle="1" w:styleId="affffff2">
    <w:name w:val="其他实施日期"/>
    <w:basedOn w:val="afffff1"/>
    <w:rsid w:val="00D60D82"/>
    <w:pPr>
      <w:framePr w:wrap="around"/>
    </w:pPr>
  </w:style>
  <w:style w:type="paragraph" w:customStyle="1" w:styleId="22">
    <w:name w:val="封面标准名称2"/>
    <w:basedOn w:val="afffb"/>
    <w:rsid w:val="00D60D82"/>
    <w:pPr>
      <w:framePr w:wrap="around" w:y="4469"/>
      <w:spacing w:beforeLines="630"/>
    </w:pPr>
  </w:style>
  <w:style w:type="paragraph" w:customStyle="1" w:styleId="23">
    <w:name w:val="封面标准英文名称2"/>
    <w:basedOn w:val="afffc"/>
    <w:rsid w:val="00D60D82"/>
    <w:pPr>
      <w:framePr w:wrap="around" w:y="4469"/>
    </w:pPr>
  </w:style>
  <w:style w:type="paragraph" w:customStyle="1" w:styleId="24">
    <w:name w:val="封面一致性程度标识2"/>
    <w:basedOn w:val="afffd"/>
    <w:rsid w:val="00D60D82"/>
    <w:pPr>
      <w:framePr w:wrap="around" w:y="4469"/>
    </w:pPr>
  </w:style>
  <w:style w:type="paragraph" w:customStyle="1" w:styleId="25">
    <w:name w:val="封面标准文稿类别2"/>
    <w:basedOn w:val="afffe"/>
    <w:rsid w:val="00D60D82"/>
    <w:pPr>
      <w:framePr w:wrap="around" w:y="4469"/>
    </w:pPr>
  </w:style>
  <w:style w:type="paragraph" w:customStyle="1" w:styleId="26">
    <w:name w:val="封面标准文稿编辑信息2"/>
    <w:basedOn w:val="affff"/>
    <w:rsid w:val="00D60D82"/>
    <w:pPr>
      <w:framePr w:wrap="around" w:y="4469"/>
    </w:pPr>
  </w:style>
  <w:style w:type="paragraph" w:styleId="12">
    <w:name w:val="toc 1"/>
    <w:basedOn w:val="aff4"/>
    <w:next w:val="aff4"/>
    <w:autoRedefine/>
    <w:uiPriority w:val="39"/>
    <w:rsid w:val="00F64518"/>
    <w:pPr>
      <w:tabs>
        <w:tab w:val="right" w:leader="dot" w:pos="9344"/>
      </w:tabs>
      <w:spacing w:before="120" w:after="120"/>
      <w:ind w:leftChars="67" w:left="141" w:firstLine="1"/>
      <w:jc w:val="left"/>
    </w:pPr>
    <w:rPr>
      <w:rFonts w:asciiTheme="minorEastAsia" w:eastAsiaTheme="minorEastAsia" w:hAnsiTheme="minorEastAsia"/>
      <w:bCs/>
      <w:caps/>
      <w:szCs w:val="20"/>
    </w:rPr>
  </w:style>
  <w:style w:type="paragraph" w:styleId="27">
    <w:name w:val="toc 2"/>
    <w:basedOn w:val="aff4"/>
    <w:next w:val="aff4"/>
    <w:autoRedefine/>
    <w:uiPriority w:val="39"/>
    <w:rsid w:val="001C1AA1"/>
    <w:pPr>
      <w:tabs>
        <w:tab w:val="right" w:leader="dot" w:pos="9344"/>
      </w:tabs>
      <w:ind w:left="210"/>
      <w:jc w:val="left"/>
    </w:pPr>
    <w:rPr>
      <w:rFonts w:ascii="宋体" w:hAnsi="宋体"/>
      <w:smallCaps/>
      <w:szCs w:val="20"/>
    </w:rPr>
  </w:style>
  <w:style w:type="paragraph" w:styleId="31">
    <w:name w:val="toc 3"/>
    <w:basedOn w:val="aff4"/>
    <w:next w:val="aff4"/>
    <w:autoRedefine/>
    <w:uiPriority w:val="39"/>
    <w:rsid w:val="00A158C4"/>
    <w:pPr>
      <w:ind w:left="420"/>
      <w:jc w:val="left"/>
    </w:pPr>
    <w:rPr>
      <w:i/>
      <w:iCs/>
      <w:sz w:val="20"/>
      <w:szCs w:val="20"/>
    </w:rPr>
  </w:style>
  <w:style w:type="paragraph" w:styleId="40">
    <w:name w:val="toc 4"/>
    <w:basedOn w:val="aff4"/>
    <w:next w:val="aff4"/>
    <w:autoRedefine/>
    <w:semiHidden/>
    <w:rsid w:val="00A158C4"/>
    <w:pPr>
      <w:ind w:left="630"/>
      <w:jc w:val="left"/>
    </w:pPr>
    <w:rPr>
      <w:sz w:val="18"/>
      <w:szCs w:val="18"/>
    </w:rPr>
  </w:style>
  <w:style w:type="paragraph" w:styleId="50">
    <w:name w:val="toc 5"/>
    <w:basedOn w:val="aff4"/>
    <w:next w:val="aff4"/>
    <w:autoRedefine/>
    <w:semiHidden/>
    <w:rsid w:val="00A158C4"/>
    <w:pPr>
      <w:ind w:left="840"/>
      <w:jc w:val="left"/>
    </w:pPr>
    <w:rPr>
      <w:sz w:val="18"/>
      <w:szCs w:val="18"/>
    </w:rPr>
  </w:style>
  <w:style w:type="paragraph" w:styleId="60">
    <w:name w:val="toc 6"/>
    <w:basedOn w:val="aff4"/>
    <w:next w:val="aff4"/>
    <w:autoRedefine/>
    <w:semiHidden/>
    <w:rsid w:val="00A158C4"/>
    <w:pPr>
      <w:ind w:left="1050"/>
      <w:jc w:val="left"/>
    </w:pPr>
    <w:rPr>
      <w:sz w:val="18"/>
      <w:szCs w:val="18"/>
    </w:rPr>
  </w:style>
  <w:style w:type="paragraph" w:styleId="70">
    <w:name w:val="toc 7"/>
    <w:basedOn w:val="aff4"/>
    <w:next w:val="aff4"/>
    <w:autoRedefine/>
    <w:semiHidden/>
    <w:rsid w:val="00A158C4"/>
    <w:pPr>
      <w:ind w:left="1260"/>
      <w:jc w:val="left"/>
    </w:pPr>
    <w:rPr>
      <w:sz w:val="18"/>
      <w:szCs w:val="18"/>
    </w:rPr>
  </w:style>
  <w:style w:type="paragraph" w:styleId="80">
    <w:name w:val="toc 8"/>
    <w:basedOn w:val="aff4"/>
    <w:next w:val="aff4"/>
    <w:autoRedefine/>
    <w:semiHidden/>
    <w:rsid w:val="00A158C4"/>
    <w:pPr>
      <w:ind w:left="1470"/>
      <w:jc w:val="left"/>
    </w:pPr>
    <w:rPr>
      <w:sz w:val="18"/>
      <w:szCs w:val="18"/>
    </w:rPr>
  </w:style>
  <w:style w:type="paragraph" w:styleId="90">
    <w:name w:val="toc 9"/>
    <w:basedOn w:val="aff4"/>
    <w:next w:val="aff4"/>
    <w:autoRedefine/>
    <w:semiHidden/>
    <w:rsid w:val="00A158C4"/>
    <w:pPr>
      <w:ind w:left="1680"/>
      <w:jc w:val="left"/>
    </w:pPr>
    <w:rPr>
      <w:sz w:val="18"/>
      <w:szCs w:val="18"/>
    </w:rPr>
  </w:style>
  <w:style w:type="paragraph" w:styleId="affffff3">
    <w:name w:val="List Paragraph"/>
    <w:basedOn w:val="aff4"/>
    <w:uiPriority w:val="34"/>
    <w:qFormat/>
    <w:rsid w:val="00422A0D"/>
    <w:pPr>
      <w:ind w:firstLineChars="200" w:firstLine="420"/>
    </w:pPr>
  </w:style>
  <w:style w:type="paragraph" w:styleId="affffff4">
    <w:name w:val="Balloon Text"/>
    <w:basedOn w:val="aff4"/>
    <w:link w:val="Char4"/>
    <w:rsid w:val="00906397"/>
    <w:rPr>
      <w:sz w:val="18"/>
      <w:szCs w:val="18"/>
    </w:rPr>
  </w:style>
  <w:style w:type="character" w:customStyle="1" w:styleId="Char4">
    <w:name w:val="批注框文本 Char"/>
    <w:basedOn w:val="aff5"/>
    <w:link w:val="affffff4"/>
    <w:rsid w:val="00906397"/>
    <w:rPr>
      <w:kern w:val="2"/>
      <w:sz w:val="18"/>
      <w:szCs w:val="18"/>
    </w:rPr>
  </w:style>
  <w:style w:type="paragraph" w:styleId="affffff5">
    <w:name w:val="Revision"/>
    <w:hidden/>
    <w:uiPriority w:val="99"/>
    <w:semiHidden/>
    <w:rsid w:val="00D31B57"/>
    <w:rPr>
      <w:kern w:val="2"/>
      <w:sz w:val="21"/>
      <w:szCs w:val="24"/>
    </w:rPr>
  </w:style>
  <w:style w:type="paragraph" w:styleId="affffff6">
    <w:name w:val="Body Text"/>
    <w:basedOn w:val="aff4"/>
    <w:link w:val="Char5"/>
    <w:uiPriority w:val="1"/>
    <w:qFormat/>
    <w:rsid w:val="001072B4"/>
    <w:pPr>
      <w:autoSpaceDE w:val="0"/>
      <w:autoSpaceDN w:val="0"/>
      <w:adjustRightInd w:val="0"/>
      <w:ind w:left="124"/>
      <w:jc w:val="left"/>
    </w:pPr>
    <w:rPr>
      <w:rFonts w:ascii="宋体" w:cs="宋体"/>
      <w:kern w:val="0"/>
      <w:sz w:val="20"/>
      <w:szCs w:val="20"/>
    </w:rPr>
  </w:style>
  <w:style w:type="character" w:customStyle="1" w:styleId="Char5">
    <w:name w:val="正文文本 Char"/>
    <w:basedOn w:val="aff5"/>
    <w:link w:val="affffff6"/>
    <w:uiPriority w:val="1"/>
    <w:rsid w:val="001072B4"/>
    <w:rPr>
      <w:rFonts w:ascii="宋体" w:cs="宋体"/>
    </w:rPr>
  </w:style>
  <w:style w:type="character" w:styleId="affffff7">
    <w:name w:val="Placeholder Text"/>
    <w:basedOn w:val="aff5"/>
    <w:uiPriority w:val="99"/>
    <w:semiHidden/>
    <w:rsid w:val="001072B4"/>
    <w:rPr>
      <w:color w:val="808080"/>
    </w:rPr>
  </w:style>
  <w:style w:type="paragraph" w:customStyle="1" w:styleId="TableParagraph">
    <w:name w:val="Table Paragraph"/>
    <w:basedOn w:val="aff4"/>
    <w:uiPriority w:val="1"/>
    <w:qFormat/>
    <w:rsid w:val="00473467"/>
    <w:pPr>
      <w:autoSpaceDE w:val="0"/>
      <w:autoSpaceDN w:val="0"/>
      <w:adjustRightInd w:val="0"/>
      <w:jc w:val="left"/>
    </w:pPr>
    <w:rPr>
      <w:rFonts w:eastAsiaTheme="minorEastAsia"/>
      <w:kern w:val="0"/>
      <w:sz w:val="24"/>
    </w:rPr>
  </w:style>
  <w:style w:type="paragraph" w:customStyle="1" w:styleId="Default">
    <w:name w:val="Default"/>
    <w:rsid w:val="002C3E84"/>
    <w:pPr>
      <w:widowControl w:val="0"/>
      <w:autoSpaceDE w:val="0"/>
      <w:autoSpaceDN w:val="0"/>
      <w:adjustRightInd w:val="0"/>
    </w:pPr>
    <w:rPr>
      <w:rFonts w:ascii="黑体" w:eastAsia="黑体" w:cs="黑体"/>
      <w:color w:val="000000"/>
      <w:sz w:val="24"/>
      <w:szCs w:val="24"/>
    </w:rPr>
  </w:style>
  <w:style w:type="table" w:styleId="affffff8">
    <w:name w:val="Table Theme"/>
    <w:basedOn w:val="aff6"/>
    <w:rsid w:val="00CD336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9">
    <w:name w:val="Date"/>
    <w:basedOn w:val="aff4"/>
    <w:next w:val="aff4"/>
    <w:link w:val="Char6"/>
    <w:rsid w:val="003D28FE"/>
    <w:pPr>
      <w:ind w:leftChars="2500" w:left="100"/>
    </w:pPr>
  </w:style>
  <w:style w:type="character" w:customStyle="1" w:styleId="Char6">
    <w:name w:val="日期 Char"/>
    <w:basedOn w:val="aff5"/>
    <w:link w:val="affffff9"/>
    <w:rsid w:val="003D28FE"/>
    <w:rPr>
      <w:kern w:val="2"/>
      <w:sz w:val="21"/>
      <w:szCs w:val="24"/>
    </w:rPr>
  </w:style>
  <w:style w:type="character" w:customStyle="1" w:styleId="Char1">
    <w:name w:val="页脚 Char"/>
    <w:basedOn w:val="aff5"/>
    <w:link w:val="affb"/>
    <w:uiPriority w:val="99"/>
    <w:rsid w:val="00543476"/>
    <w:rPr>
      <w:kern w:val="2"/>
      <w:sz w:val="18"/>
      <w:szCs w:val="18"/>
    </w:rPr>
  </w:style>
  <w:style w:type="character" w:styleId="affffffa">
    <w:name w:val="footnote reference"/>
    <w:basedOn w:val="aff5"/>
    <w:semiHidden/>
    <w:unhideWhenUsed/>
    <w:rsid w:val="001E044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606456">
      <w:bodyDiv w:val="1"/>
      <w:marLeft w:val="0"/>
      <w:marRight w:val="0"/>
      <w:marTop w:val="0"/>
      <w:marBottom w:val="0"/>
      <w:divBdr>
        <w:top w:val="none" w:sz="0" w:space="0" w:color="auto"/>
        <w:left w:val="none" w:sz="0" w:space="0" w:color="auto"/>
        <w:bottom w:val="none" w:sz="0" w:space="0" w:color="auto"/>
        <w:right w:val="none" w:sz="0" w:space="0" w:color="auto"/>
      </w:divBdr>
    </w:div>
    <w:div w:id="832987406">
      <w:bodyDiv w:val="1"/>
      <w:marLeft w:val="0"/>
      <w:marRight w:val="0"/>
      <w:marTop w:val="0"/>
      <w:marBottom w:val="0"/>
      <w:divBdr>
        <w:top w:val="none" w:sz="0" w:space="0" w:color="auto"/>
        <w:left w:val="none" w:sz="0" w:space="0" w:color="auto"/>
        <w:bottom w:val="none" w:sz="0" w:space="0" w:color="auto"/>
        <w:right w:val="none" w:sz="0" w:space="0" w:color="auto"/>
      </w:divBdr>
    </w:div>
    <w:div w:id="1595822002">
      <w:bodyDiv w:val="1"/>
      <w:marLeft w:val="0"/>
      <w:marRight w:val="0"/>
      <w:marTop w:val="0"/>
      <w:marBottom w:val="0"/>
      <w:divBdr>
        <w:top w:val="none" w:sz="0" w:space="0" w:color="auto"/>
        <w:left w:val="none" w:sz="0" w:space="0" w:color="auto"/>
        <w:bottom w:val="none" w:sz="0" w:space="0" w:color="auto"/>
        <w:right w:val="none" w:sz="0" w:space="0" w:color="auto"/>
      </w:divBdr>
    </w:div>
    <w:div w:id="1637565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F59C74-3762-4B81-A674-0369B0E3E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758</TotalTime>
  <Pages>9</Pages>
  <Words>535</Words>
  <Characters>3051</Characters>
  <Application>Microsoft Office Word</Application>
  <DocSecurity>0</DocSecurity>
  <Lines>25</Lines>
  <Paragraphs>7</Paragraphs>
  <ScaleCrop>false</ScaleCrop>
  <Company/>
  <LinksUpToDate>false</LinksUpToDate>
  <CharactersWithSpaces>3579</CharactersWithSpaces>
  <SharedDoc>false</SharedDoc>
  <HLinks>
    <vt:vector size="222" baseType="variant">
      <vt:variant>
        <vt:i4>-1758304182</vt:i4>
      </vt:variant>
      <vt:variant>
        <vt:i4>186</vt:i4>
      </vt:variant>
      <vt:variant>
        <vt:i4>0</vt:i4>
      </vt:variant>
      <vt:variant>
        <vt:i4>5</vt:i4>
      </vt:variant>
      <vt:variant>
        <vt:lpwstr>C:\Documents and Settings\chj\桌面\ee.doc</vt:lpwstr>
      </vt:variant>
      <vt:variant>
        <vt:lpwstr>Link045C3008</vt:lpwstr>
      </vt:variant>
      <vt:variant>
        <vt:i4>-1757452264</vt:i4>
      </vt:variant>
      <vt:variant>
        <vt:i4>183</vt:i4>
      </vt:variant>
      <vt:variant>
        <vt:i4>0</vt:i4>
      </vt:variant>
      <vt:variant>
        <vt:i4>5</vt:i4>
      </vt:variant>
      <vt:variant>
        <vt:lpwstr>C:\Documents and Settings\chj\桌面\ee.doc</vt:lpwstr>
      </vt:variant>
      <vt:variant>
        <vt:lpwstr>Link045F48E8</vt:lpwstr>
      </vt:variant>
      <vt:variant>
        <vt:i4>-1754634161</vt:i4>
      </vt:variant>
      <vt:variant>
        <vt:i4>180</vt:i4>
      </vt:variant>
      <vt:variant>
        <vt:i4>0</vt:i4>
      </vt:variant>
      <vt:variant>
        <vt:i4>5</vt:i4>
      </vt:variant>
      <vt:variant>
        <vt:lpwstr>C:\Documents and Settings\chj\桌面\ee.doc</vt:lpwstr>
      </vt:variant>
      <vt:variant>
        <vt:lpwstr>Link04357670</vt:lpwstr>
      </vt:variant>
      <vt:variant>
        <vt:i4>-1758304182</vt:i4>
      </vt:variant>
      <vt:variant>
        <vt:i4>177</vt:i4>
      </vt:variant>
      <vt:variant>
        <vt:i4>0</vt:i4>
      </vt:variant>
      <vt:variant>
        <vt:i4>5</vt:i4>
      </vt:variant>
      <vt:variant>
        <vt:lpwstr>C:\Documents and Settings\chj\桌面\ee.doc</vt:lpwstr>
      </vt:variant>
      <vt:variant>
        <vt:lpwstr>Link045C3008</vt:lpwstr>
      </vt:variant>
      <vt:variant>
        <vt:i4>-1757452264</vt:i4>
      </vt:variant>
      <vt:variant>
        <vt:i4>174</vt:i4>
      </vt:variant>
      <vt:variant>
        <vt:i4>0</vt:i4>
      </vt:variant>
      <vt:variant>
        <vt:i4>5</vt:i4>
      </vt:variant>
      <vt:variant>
        <vt:lpwstr>C:\Documents and Settings\chj\桌面\ee.doc</vt:lpwstr>
      </vt:variant>
      <vt:variant>
        <vt:lpwstr>Link045F48E8</vt:lpwstr>
      </vt:variant>
      <vt:variant>
        <vt:i4>-1754634161</vt:i4>
      </vt:variant>
      <vt:variant>
        <vt:i4>171</vt:i4>
      </vt:variant>
      <vt:variant>
        <vt:i4>0</vt:i4>
      </vt:variant>
      <vt:variant>
        <vt:i4>5</vt:i4>
      </vt:variant>
      <vt:variant>
        <vt:lpwstr>C:\Documents and Settings\chj\桌面\ee.doc</vt:lpwstr>
      </vt:variant>
      <vt:variant>
        <vt:lpwstr>Link04357670</vt:lpwstr>
      </vt:variant>
      <vt:variant>
        <vt:i4>-1754372077</vt:i4>
      </vt:variant>
      <vt:variant>
        <vt:i4>168</vt:i4>
      </vt:variant>
      <vt:variant>
        <vt:i4>0</vt:i4>
      </vt:variant>
      <vt:variant>
        <vt:i4>5</vt:i4>
      </vt:variant>
      <vt:variant>
        <vt:lpwstr>C:\Documents and Settings\chj\桌面\ee.doc</vt:lpwstr>
      </vt:variant>
      <vt:variant>
        <vt:lpwstr>Link0229D890</vt:lpwstr>
      </vt:variant>
      <vt:variant>
        <vt:i4>-1754503141</vt:i4>
      </vt:variant>
      <vt:variant>
        <vt:i4>165</vt:i4>
      </vt:variant>
      <vt:variant>
        <vt:i4>0</vt:i4>
      </vt:variant>
      <vt:variant>
        <vt:i4>5</vt:i4>
      </vt:variant>
      <vt:variant>
        <vt:lpwstr>C:\Documents and Settings\chj\桌面\ee.doc</vt:lpwstr>
      </vt:variant>
      <vt:variant>
        <vt:lpwstr>Link0229D218</vt:lpwstr>
      </vt:variant>
      <vt:variant>
        <vt:i4>-1754961841</vt:i4>
      </vt:variant>
      <vt:variant>
        <vt:i4>162</vt:i4>
      </vt:variant>
      <vt:variant>
        <vt:i4>0</vt:i4>
      </vt:variant>
      <vt:variant>
        <vt:i4>5</vt:i4>
      </vt:variant>
      <vt:variant>
        <vt:lpwstr>C:\Documents and Settings\chj\桌面\ee.doc</vt:lpwstr>
      </vt:variant>
      <vt:variant>
        <vt:lpwstr>Link0436C2C8</vt:lpwstr>
      </vt:variant>
      <vt:variant>
        <vt:i4>-1754372077</vt:i4>
      </vt:variant>
      <vt:variant>
        <vt:i4>159</vt:i4>
      </vt:variant>
      <vt:variant>
        <vt:i4>0</vt:i4>
      </vt:variant>
      <vt:variant>
        <vt:i4>5</vt:i4>
      </vt:variant>
      <vt:variant>
        <vt:lpwstr>C:\Documents and Settings\chj\桌面\ee.doc</vt:lpwstr>
      </vt:variant>
      <vt:variant>
        <vt:lpwstr>Link0229D890</vt:lpwstr>
      </vt:variant>
      <vt:variant>
        <vt:i4>-1757452218</vt:i4>
      </vt:variant>
      <vt:variant>
        <vt:i4>156</vt:i4>
      </vt:variant>
      <vt:variant>
        <vt:i4>0</vt:i4>
      </vt:variant>
      <vt:variant>
        <vt:i4>5</vt:i4>
      </vt:variant>
      <vt:variant>
        <vt:lpwstr>C:\Documents and Settings\chj\桌面\ee.doc</vt:lpwstr>
      </vt:variant>
      <vt:variant>
        <vt:lpwstr>Link022A0180</vt:lpwstr>
      </vt:variant>
      <vt:variant>
        <vt:i4>-1754961841</vt:i4>
      </vt:variant>
      <vt:variant>
        <vt:i4>153</vt:i4>
      </vt:variant>
      <vt:variant>
        <vt:i4>0</vt:i4>
      </vt:variant>
      <vt:variant>
        <vt:i4>5</vt:i4>
      </vt:variant>
      <vt:variant>
        <vt:lpwstr>C:\Documents and Settings\chj\桌面\ee.doc</vt:lpwstr>
      </vt:variant>
      <vt:variant>
        <vt:lpwstr>Link0436C2C8</vt:lpwstr>
      </vt:variant>
      <vt:variant>
        <vt:i4>-1754372077</vt:i4>
      </vt:variant>
      <vt:variant>
        <vt:i4>150</vt:i4>
      </vt:variant>
      <vt:variant>
        <vt:i4>0</vt:i4>
      </vt:variant>
      <vt:variant>
        <vt:i4>5</vt:i4>
      </vt:variant>
      <vt:variant>
        <vt:lpwstr>C:\Documents and Settings\chj\桌面\ee.doc</vt:lpwstr>
      </vt:variant>
      <vt:variant>
        <vt:lpwstr>Link0229D890</vt:lpwstr>
      </vt:variant>
      <vt:variant>
        <vt:i4>-1754503141</vt:i4>
      </vt:variant>
      <vt:variant>
        <vt:i4>147</vt:i4>
      </vt:variant>
      <vt:variant>
        <vt:i4>0</vt:i4>
      </vt:variant>
      <vt:variant>
        <vt:i4>5</vt:i4>
      </vt:variant>
      <vt:variant>
        <vt:lpwstr>C:\Documents and Settings\chj\桌面\ee.doc</vt:lpwstr>
      </vt:variant>
      <vt:variant>
        <vt:lpwstr>Link0229D218</vt:lpwstr>
      </vt:variant>
      <vt:variant>
        <vt:i4>-1754961841</vt:i4>
      </vt:variant>
      <vt:variant>
        <vt:i4>144</vt:i4>
      </vt:variant>
      <vt:variant>
        <vt:i4>0</vt:i4>
      </vt:variant>
      <vt:variant>
        <vt:i4>5</vt:i4>
      </vt:variant>
      <vt:variant>
        <vt:lpwstr>C:\Documents and Settings\chj\桌面\ee.doc</vt:lpwstr>
      </vt:variant>
      <vt:variant>
        <vt:lpwstr>Link0436C2C8</vt:lpwstr>
      </vt:variant>
      <vt:variant>
        <vt:i4>-1754372077</vt:i4>
      </vt:variant>
      <vt:variant>
        <vt:i4>141</vt:i4>
      </vt:variant>
      <vt:variant>
        <vt:i4>0</vt:i4>
      </vt:variant>
      <vt:variant>
        <vt:i4>5</vt:i4>
      </vt:variant>
      <vt:variant>
        <vt:lpwstr>C:\Documents and Settings\chj\桌面\ee.doc</vt:lpwstr>
      </vt:variant>
      <vt:variant>
        <vt:lpwstr>Link0229D890</vt:lpwstr>
      </vt:variant>
      <vt:variant>
        <vt:i4>-1757976552</vt:i4>
      </vt:variant>
      <vt:variant>
        <vt:i4>138</vt:i4>
      </vt:variant>
      <vt:variant>
        <vt:i4>0</vt:i4>
      </vt:variant>
      <vt:variant>
        <vt:i4>5</vt:i4>
      </vt:variant>
      <vt:variant>
        <vt:lpwstr>C:\Documents and Settings\chj\桌面\ee.doc</vt:lpwstr>
      </vt:variant>
      <vt:variant>
        <vt:lpwstr>Link04341BF8</vt:lpwstr>
      </vt:variant>
      <vt:variant>
        <vt:i4>-1757452264</vt:i4>
      </vt:variant>
      <vt:variant>
        <vt:i4>135</vt:i4>
      </vt:variant>
      <vt:variant>
        <vt:i4>0</vt:i4>
      </vt:variant>
      <vt:variant>
        <vt:i4>5</vt:i4>
      </vt:variant>
      <vt:variant>
        <vt:lpwstr>C:\Documents and Settings\chj\桌面\ee.doc</vt:lpwstr>
      </vt:variant>
      <vt:variant>
        <vt:lpwstr>Link045F48E8</vt:lpwstr>
      </vt:variant>
      <vt:variant>
        <vt:i4>-1754634161</vt:i4>
      </vt:variant>
      <vt:variant>
        <vt:i4>132</vt:i4>
      </vt:variant>
      <vt:variant>
        <vt:i4>0</vt:i4>
      </vt:variant>
      <vt:variant>
        <vt:i4>5</vt:i4>
      </vt:variant>
      <vt:variant>
        <vt:lpwstr>C:\Documents and Settings\chj\桌面\ee.doc</vt:lpwstr>
      </vt:variant>
      <vt:variant>
        <vt:lpwstr>Link04357670</vt:lpwstr>
      </vt:variant>
      <vt:variant>
        <vt:i4>-1758304182</vt:i4>
      </vt:variant>
      <vt:variant>
        <vt:i4>129</vt:i4>
      </vt:variant>
      <vt:variant>
        <vt:i4>0</vt:i4>
      </vt:variant>
      <vt:variant>
        <vt:i4>5</vt:i4>
      </vt:variant>
      <vt:variant>
        <vt:lpwstr>C:\Documents and Settings\chj\桌面\ee.doc</vt:lpwstr>
      </vt:variant>
      <vt:variant>
        <vt:lpwstr>Link045C3008</vt:lpwstr>
      </vt:variant>
      <vt:variant>
        <vt:i4>-1758173159</vt:i4>
      </vt:variant>
      <vt:variant>
        <vt:i4>126</vt:i4>
      </vt:variant>
      <vt:variant>
        <vt:i4>0</vt:i4>
      </vt:variant>
      <vt:variant>
        <vt:i4>5</vt:i4>
      </vt:variant>
      <vt:variant>
        <vt:lpwstr>C:\Documents and Settings\chj\桌面\ee.doc</vt:lpwstr>
      </vt:variant>
      <vt:variant>
        <vt:lpwstr>Link045ED048</vt:lpwstr>
      </vt:variant>
      <vt:variant>
        <vt:i4>-1754372077</vt:i4>
      </vt:variant>
      <vt:variant>
        <vt:i4>123</vt:i4>
      </vt:variant>
      <vt:variant>
        <vt:i4>0</vt:i4>
      </vt:variant>
      <vt:variant>
        <vt:i4>5</vt:i4>
      </vt:variant>
      <vt:variant>
        <vt:lpwstr>C:\Documents and Settings\chj\桌面\ee.doc</vt:lpwstr>
      </vt:variant>
      <vt:variant>
        <vt:lpwstr>Link0229D890</vt:lpwstr>
      </vt:variant>
      <vt:variant>
        <vt:i4>7733322</vt:i4>
      </vt:variant>
      <vt:variant>
        <vt:i4>117</vt:i4>
      </vt:variant>
      <vt:variant>
        <vt:i4>0</vt:i4>
      </vt:variant>
      <vt:variant>
        <vt:i4>5</vt:i4>
      </vt:variant>
      <vt:variant>
        <vt:lpwstr>mailto:chinaliuhua@hotmail.com</vt:lpwstr>
      </vt:variant>
      <vt:variant>
        <vt:lpwstr/>
      </vt:variant>
      <vt:variant>
        <vt:i4>1310775</vt:i4>
      </vt:variant>
      <vt:variant>
        <vt:i4>110</vt:i4>
      </vt:variant>
      <vt:variant>
        <vt:i4>0</vt:i4>
      </vt:variant>
      <vt:variant>
        <vt:i4>5</vt:i4>
      </vt:variant>
      <vt:variant>
        <vt:lpwstr/>
      </vt:variant>
      <vt:variant>
        <vt:lpwstr>_Toc276134016</vt:lpwstr>
      </vt:variant>
      <vt:variant>
        <vt:i4>1310775</vt:i4>
      </vt:variant>
      <vt:variant>
        <vt:i4>104</vt:i4>
      </vt:variant>
      <vt:variant>
        <vt:i4>0</vt:i4>
      </vt:variant>
      <vt:variant>
        <vt:i4>5</vt:i4>
      </vt:variant>
      <vt:variant>
        <vt:lpwstr/>
      </vt:variant>
      <vt:variant>
        <vt:lpwstr>_Toc276134015</vt:lpwstr>
      </vt:variant>
      <vt:variant>
        <vt:i4>1310775</vt:i4>
      </vt:variant>
      <vt:variant>
        <vt:i4>98</vt:i4>
      </vt:variant>
      <vt:variant>
        <vt:i4>0</vt:i4>
      </vt:variant>
      <vt:variant>
        <vt:i4>5</vt:i4>
      </vt:variant>
      <vt:variant>
        <vt:lpwstr/>
      </vt:variant>
      <vt:variant>
        <vt:lpwstr>_Toc276134014</vt:lpwstr>
      </vt:variant>
      <vt:variant>
        <vt:i4>1310775</vt:i4>
      </vt:variant>
      <vt:variant>
        <vt:i4>92</vt:i4>
      </vt:variant>
      <vt:variant>
        <vt:i4>0</vt:i4>
      </vt:variant>
      <vt:variant>
        <vt:i4>5</vt:i4>
      </vt:variant>
      <vt:variant>
        <vt:lpwstr/>
      </vt:variant>
      <vt:variant>
        <vt:lpwstr>_Toc276134013</vt:lpwstr>
      </vt:variant>
      <vt:variant>
        <vt:i4>1310775</vt:i4>
      </vt:variant>
      <vt:variant>
        <vt:i4>86</vt:i4>
      </vt:variant>
      <vt:variant>
        <vt:i4>0</vt:i4>
      </vt:variant>
      <vt:variant>
        <vt:i4>5</vt:i4>
      </vt:variant>
      <vt:variant>
        <vt:lpwstr/>
      </vt:variant>
      <vt:variant>
        <vt:lpwstr>_Toc276134012</vt:lpwstr>
      </vt:variant>
      <vt:variant>
        <vt:i4>1310775</vt:i4>
      </vt:variant>
      <vt:variant>
        <vt:i4>80</vt:i4>
      </vt:variant>
      <vt:variant>
        <vt:i4>0</vt:i4>
      </vt:variant>
      <vt:variant>
        <vt:i4>5</vt:i4>
      </vt:variant>
      <vt:variant>
        <vt:lpwstr/>
      </vt:variant>
      <vt:variant>
        <vt:lpwstr>_Toc276134011</vt:lpwstr>
      </vt:variant>
      <vt:variant>
        <vt:i4>1310775</vt:i4>
      </vt:variant>
      <vt:variant>
        <vt:i4>74</vt:i4>
      </vt:variant>
      <vt:variant>
        <vt:i4>0</vt:i4>
      </vt:variant>
      <vt:variant>
        <vt:i4>5</vt:i4>
      </vt:variant>
      <vt:variant>
        <vt:lpwstr/>
      </vt:variant>
      <vt:variant>
        <vt:lpwstr>_Toc276134010</vt:lpwstr>
      </vt:variant>
      <vt:variant>
        <vt:i4>1376311</vt:i4>
      </vt:variant>
      <vt:variant>
        <vt:i4>68</vt:i4>
      </vt:variant>
      <vt:variant>
        <vt:i4>0</vt:i4>
      </vt:variant>
      <vt:variant>
        <vt:i4>5</vt:i4>
      </vt:variant>
      <vt:variant>
        <vt:lpwstr/>
      </vt:variant>
      <vt:variant>
        <vt:lpwstr>_Toc276134009</vt:lpwstr>
      </vt:variant>
      <vt:variant>
        <vt:i4>1376311</vt:i4>
      </vt:variant>
      <vt:variant>
        <vt:i4>62</vt:i4>
      </vt:variant>
      <vt:variant>
        <vt:i4>0</vt:i4>
      </vt:variant>
      <vt:variant>
        <vt:i4>5</vt:i4>
      </vt:variant>
      <vt:variant>
        <vt:lpwstr/>
      </vt:variant>
      <vt:variant>
        <vt:lpwstr>_Toc276134008</vt:lpwstr>
      </vt:variant>
      <vt:variant>
        <vt:i4>1376311</vt:i4>
      </vt:variant>
      <vt:variant>
        <vt:i4>56</vt:i4>
      </vt:variant>
      <vt:variant>
        <vt:i4>0</vt:i4>
      </vt:variant>
      <vt:variant>
        <vt:i4>5</vt:i4>
      </vt:variant>
      <vt:variant>
        <vt:lpwstr/>
      </vt:variant>
      <vt:variant>
        <vt:lpwstr>_Toc276134007</vt:lpwstr>
      </vt:variant>
      <vt:variant>
        <vt:i4>1376311</vt:i4>
      </vt:variant>
      <vt:variant>
        <vt:i4>50</vt:i4>
      </vt:variant>
      <vt:variant>
        <vt:i4>0</vt:i4>
      </vt:variant>
      <vt:variant>
        <vt:i4>5</vt:i4>
      </vt:variant>
      <vt:variant>
        <vt:lpwstr/>
      </vt:variant>
      <vt:variant>
        <vt:lpwstr>_Toc276134006</vt:lpwstr>
      </vt:variant>
      <vt:variant>
        <vt:i4>1376311</vt:i4>
      </vt:variant>
      <vt:variant>
        <vt:i4>44</vt:i4>
      </vt:variant>
      <vt:variant>
        <vt:i4>0</vt:i4>
      </vt:variant>
      <vt:variant>
        <vt:i4>5</vt:i4>
      </vt:variant>
      <vt:variant>
        <vt:lpwstr/>
      </vt:variant>
      <vt:variant>
        <vt:lpwstr>_Toc276134005</vt:lpwstr>
      </vt:variant>
      <vt:variant>
        <vt:i4>1376311</vt:i4>
      </vt:variant>
      <vt:variant>
        <vt:i4>38</vt:i4>
      </vt:variant>
      <vt:variant>
        <vt:i4>0</vt:i4>
      </vt:variant>
      <vt:variant>
        <vt:i4>5</vt:i4>
      </vt:variant>
      <vt:variant>
        <vt:lpwstr/>
      </vt:variant>
      <vt:variant>
        <vt:lpwstr>_Toc276134004</vt:lpwstr>
      </vt:variant>
      <vt:variant>
        <vt:i4>1376311</vt:i4>
      </vt:variant>
      <vt:variant>
        <vt:i4>32</vt:i4>
      </vt:variant>
      <vt:variant>
        <vt:i4>0</vt:i4>
      </vt:variant>
      <vt:variant>
        <vt:i4>5</vt:i4>
      </vt:variant>
      <vt:variant>
        <vt:lpwstr/>
      </vt:variant>
      <vt:variant>
        <vt:lpwstr>_Toc276134003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覃耀青</cp:lastModifiedBy>
  <cp:revision>89</cp:revision>
  <cp:lastPrinted>2010-08-16T04:39:00Z</cp:lastPrinted>
  <dcterms:created xsi:type="dcterms:W3CDTF">2017-04-24T07:14:00Z</dcterms:created>
  <dcterms:modified xsi:type="dcterms:W3CDTF">2019-07-02T03:09:00Z</dcterms:modified>
</cp:coreProperties>
</file>