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72D3" w:rsidRDefault="005A5A9C" w:rsidP="00FC72D3">
      <w:pPr>
        <w:pStyle w:val="afffb"/>
        <w:framePr w:wrap="around"/>
      </w:pPr>
      <w:bookmarkStart w:id="0" w:name="_Toc269377414"/>
      <w:r>
        <w:rPr>
          <w:rFonts w:hint="eastAsia"/>
        </w:rPr>
        <w:t xml:space="preserve">  </w:t>
      </w:r>
      <w:r w:rsidR="00052C84">
        <w:fldChar w:fldCharType="begin">
          <w:ffData>
            <w:name w:val=""/>
            <w:enabled/>
            <w:calcOnExit w:val="0"/>
            <w:textInput>
              <w:default w:val="专业镇建设规范 第1部分 总则"/>
            </w:textInput>
          </w:ffData>
        </w:fldChar>
      </w:r>
      <w:r w:rsidR="00052C84">
        <w:instrText xml:space="preserve"> FORMTEXT </w:instrText>
      </w:r>
      <w:r w:rsidR="00052C84">
        <w:fldChar w:fldCharType="separate"/>
      </w:r>
      <w:r w:rsidR="00052C84">
        <w:rPr>
          <w:rFonts w:hint="eastAsia"/>
          <w:noProof/>
        </w:rPr>
        <w:t>专业镇建设规范 第1部分 总则</w:t>
      </w:r>
      <w:r w:rsidR="00052C84">
        <w:fldChar w:fldCharType="end"/>
      </w:r>
    </w:p>
    <w:p w:rsidR="00A66230" w:rsidRPr="00703FD8" w:rsidRDefault="00ED0893" w:rsidP="00A66230">
      <w:pPr>
        <w:pStyle w:val="afffc"/>
        <w:framePr w:wrap="around"/>
        <w:rPr>
          <w:rFonts w:ascii="黑体" w:hAnsi="黑体"/>
        </w:rPr>
      </w:pPr>
      <w:r w:rsidRPr="00703FD8">
        <w:rPr>
          <w:rFonts w:ascii="黑体" w:hAnsi="黑体"/>
        </w:rPr>
        <w:t>Specification for the construction of special town--Part 1: General</w:t>
      </w:r>
    </w:p>
    <w:p w:rsidR="00FC72D3" w:rsidRPr="00703FD8" w:rsidRDefault="00C93C35" w:rsidP="00FC72D3">
      <w:pPr>
        <w:pStyle w:val="afffd"/>
        <w:framePr w:wrap="around"/>
        <w:rPr>
          <w:sz w:val="24"/>
        </w:rPr>
      </w:pPr>
      <w:r w:rsidRPr="00703FD8">
        <w:rPr>
          <w:rFonts w:hint="eastAsia"/>
          <w:sz w:val="24"/>
        </w:rPr>
        <w:t>征求</w:t>
      </w:r>
      <w:r w:rsidRPr="00703FD8">
        <w:rPr>
          <w:sz w:val="24"/>
        </w:rPr>
        <w:t>意见</w:t>
      </w:r>
      <w:r w:rsidR="00543476" w:rsidRPr="00703FD8">
        <w:rPr>
          <w:rFonts w:hint="eastAsia"/>
          <w:sz w:val="24"/>
        </w:rPr>
        <w:t>稿</w:t>
      </w:r>
    </w:p>
    <w:tbl>
      <w:tblPr>
        <w:tblStyle w:val="a2"/>
        <w:tblW w:w="0" w:type="auto"/>
        <w:tblLook w:val="00A0" w:firstRow="1" w:lastRow="0" w:firstColumn="1" w:lastColumn="0" w:noHBand="0" w:noVBand="0"/>
      </w:tblPr>
      <w:tblGrid>
        <w:gridCol w:w="9855"/>
      </w:tblGrid>
      <w:tr w:rsidR="00FC72D3" w:rsidRPr="00460164">
        <w:tc>
          <w:tcPr>
            <w:tcW w:w="9855" w:type="dxa"/>
            <w:tcBorders>
              <w:top w:val="nil"/>
              <w:left w:val="nil"/>
              <w:bottom w:val="nil"/>
              <w:right w:val="nil"/>
            </w:tcBorders>
            <w:shd w:val="clear" w:color="auto" w:fill="auto"/>
          </w:tcPr>
          <w:p w:rsidR="00FC72D3" w:rsidRPr="00460164" w:rsidRDefault="00132A4F" w:rsidP="005C7558">
            <w:pPr>
              <w:pStyle w:val="afffe"/>
              <w:framePr w:wrap="around"/>
              <w:numPr>
                <w:ilvl w:val="0"/>
                <w:numId w:val="0"/>
              </w:numPr>
              <w:spacing w:before="156" w:after="156"/>
            </w:pPr>
            <w:r>
              <w:rPr>
                <w:noProof/>
              </w:rPr>
              <w:pict>
                <v:rect id="RQ" o:spid="_x0000_s1026" style="position:absolute;left:0;text-align:left;margin-left:173.3pt;margin-top:337.15pt;width:150pt;height:20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" stroked="f">
                  <w10:anchorlock/>
                </v:rect>
              </w:pict>
            </w:r>
          </w:p>
        </w:tc>
      </w:tr>
      <w:tr w:rsidR="00FC72D3">
        <w:tc>
          <w:tcPr>
            <w:tcW w:w="9855" w:type="dxa"/>
            <w:tcBorders>
              <w:top w:val="nil"/>
              <w:left w:val="nil"/>
              <w:bottom w:val="nil"/>
              <w:right w:val="nil"/>
            </w:tcBorders>
            <w:shd w:val="clear" w:color="auto" w:fill="auto"/>
          </w:tcPr>
          <w:p w:rsidR="00FC72D3" w:rsidRDefault="00FC72D3" w:rsidP="00716760">
            <w:pPr>
              <w:pStyle w:val="affff"/>
              <w:framePr w:wrap="around"/>
              <w:numPr>
                <w:ilvl w:val="0"/>
                <w:numId w:val="0"/>
              </w:numPr>
              <w:spacing w:before="156" w:after="156"/>
            </w:pPr>
          </w:p>
        </w:tc>
      </w:tr>
    </w:tbl>
    <w:p w:rsidR="00FC72D3" w:rsidRPr="009F116F" w:rsidRDefault="00FC72D3" w:rsidP="00FC72D3">
      <w:pPr>
        <w:pStyle w:val="afffffa"/>
        <w:framePr w:wrap="around"/>
        <w:rPr>
          <w:rFonts w:eastAsiaTheme="minorEastAsia"/>
        </w:rPr>
      </w:pPr>
      <w:bookmarkStart w:id="1" w:name="FY"/>
      <w:r w:rsidRPr="00945CC5">
        <w:rPr>
          <w:rFonts w:ascii="Times New Roman"/>
        </w:rPr>
        <w:t>ICS</w:t>
      </w:r>
      <w:r w:rsidRPr="009F116F">
        <w:rPr>
          <w:rFonts w:asciiTheme="minorEastAsia" w:eastAsiaTheme="minorEastAsia" w:hAnsiTheme="minorEastAsia" w:cs="MS Mincho" w:hint="eastAsia"/>
        </w:rPr>
        <w:t> </w:t>
      </w:r>
    </w:p>
    <w:tbl>
      <w:tblPr>
        <w:tblStyle w:val="a2"/>
        <w:tblW w:w="0" w:type="auto"/>
        <w:tblLook w:val="00A0" w:firstRow="1" w:lastRow="0" w:firstColumn="1" w:lastColumn="0" w:noHBand="0" w:noVBand="0"/>
      </w:tblPr>
      <w:tblGrid>
        <w:gridCol w:w="9570"/>
      </w:tblGrid>
      <w:tr w:rsidR="00FC72D3">
        <w:tc>
          <w:tcPr>
            <w:tcW w:w="9570" w:type="dxa"/>
            <w:tcBorders>
              <w:top w:val="nil"/>
              <w:left w:val="nil"/>
              <w:bottom w:val="nil"/>
              <w:right w:val="nil"/>
            </w:tcBorders>
            <w:shd w:val="clear" w:color="auto" w:fill="auto"/>
          </w:tcPr>
          <w:p w:rsidR="00FC72D3" w:rsidRPr="009F116F" w:rsidRDefault="00132A4F" w:rsidP="007135F2">
            <w:pPr>
              <w:pStyle w:val="afffffa"/>
              <w:framePr w:wrap="around"/>
              <w:numPr>
                <w:ilvl w:val="0"/>
                <w:numId w:val="0"/>
              </w:numPr>
              <w:rPr>
                <w:rFonts w:asciiTheme="minorEastAsia" w:eastAsiaTheme="minorEastAsia" w:hAnsiTheme="minorEastAsia"/>
              </w:rPr>
            </w:pPr>
            <w:r>
              <w:rPr>
                <w:rFonts w:asciiTheme="minorEastAsia" w:eastAsiaTheme="minorEastAsia" w:hAnsiTheme="minorEastAsia"/>
                <w:noProof/>
              </w:rPr>
              <w:pict>
                <v:rect id="BAH" o:spid="_x0000_s1031" style="position:absolute;margin-left:-5.25pt;margin-top:0;width:68.25pt;height:15.6pt;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" stroked="f"/>
              </w:pict>
            </w:r>
          </w:p>
        </w:tc>
      </w:tr>
    </w:tbl>
    <w:p w:rsidR="00FC72D3" w:rsidRDefault="00FC72D3" w:rsidP="00FC72D3">
      <w:pPr>
        <w:pStyle w:val="affffc"/>
        <w:framePr w:wrap="around"/>
      </w:pPr>
      <w:r>
        <w:t>DB</w:t>
      </w:r>
      <w:bookmarkStart w:id="2" w:name="c3"/>
      <w:r>
        <w:rPr>
          <w:rFonts w:hint="eastAsia"/>
        </w:rPr>
        <w:t>44</w:t>
      </w:r>
      <w:bookmarkEnd w:id="2"/>
    </w:p>
    <w:p w:rsidR="00FC72D3" w:rsidRDefault="00FC72D3" w:rsidP="00FC72D3">
      <w:pPr>
        <w:pStyle w:val="affffd"/>
        <w:framePr w:wrap="around"/>
      </w:pPr>
      <w:bookmarkStart w:id="3" w:name="c4"/>
      <w:r>
        <w:rPr>
          <w:rFonts w:hint="eastAsia"/>
        </w:rPr>
        <w:t>广东省</w:t>
      </w:r>
      <w:bookmarkEnd w:id="3"/>
      <w:r>
        <w:rPr>
          <w:rFonts w:hint="eastAsia"/>
        </w:rPr>
        <w:t>地方标准</w:t>
      </w:r>
    </w:p>
    <w:p w:rsidR="00FC72D3" w:rsidRPr="00805C43" w:rsidRDefault="00FC72D3" w:rsidP="00FC72D3">
      <w:pPr>
        <w:pStyle w:val="20"/>
        <w:framePr w:wrap="around"/>
        <w:rPr>
          <w:lang w:val="de-DE"/>
        </w:rPr>
      </w:pPr>
      <w:r w:rsidRPr="00805C43">
        <w:rPr>
          <w:rFonts w:ascii="Times New Roman"/>
          <w:lang w:val="de-DE"/>
        </w:rPr>
        <w:t xml:space="preserve">DB </w:t>
      </w:r>
      <w:bookmarkStart w:id="4" w:name="StdNo0"/>
      <w:r w:rsidRPr="00805C43">
        <w:rPr>
          <w:rFonts w:ascii="Times New Roman"/>
          <w:lang w:val="de-DE"/>
        </w:rPr>
        <w:t>44</w:t>
      </w:r>
      <w:bookmarkEnd w:id="4"/>
      <w:r w:rsidRPr="00805C43">
        <w:rPr>
          <w:lang w:val="de-DE"/>
        </w:rPr>
        <w:t>/</w:t>
      </w:r>
      <w:r w:rsidRPr="00805C43">
        <w:rPr>
          <w:rFonts w:ascii="Times New Roman"/>
          <w:lang w:val="de-DE"/>
        </w:rPr>
        <w:t>T</w:t>
      </w:r>
      <w:r w:rsidRPr="00805C43">
        <w:rPr>
          <w:lang w:val="de-DE"/>
        </w:rPr>
        <w:t xml:space="preserve"> </w:t>
      </w:r>
      <w:bookmarkStart w:id="5" w:name="StdNo1"/>
      <w:r w:rsidR="00204FAB">
        <w:fldChar w:fldCharType="begin">
          <w:ffData>
            <w:name w:val="StdNo1"/>
            <w:enabled/>
            <w:calcOnExit w:val="0"/>
            <w:textInput>
              <w:default w:val="XXXX"/>
            </w:textInput>
          </w:ffData>
        </w:fldChar>
      </w:r>
      <w:r w:rsidRPr="00C91A24">
        <w:rPr>
          <w:lang w:val="de-DE"/>
        </w:rPr>
        <w:instrText xml:space="preserve"> FORMTEXT </w:instrText>
      </w:r>
      <w:r w:rsidR="00204FAB">
        <w:fldChar w:fldCharType="separate"/>
      </w:r>
      <w:r w:rsidRPr="00C91A24">
        <w:rPr>
          <w:noProof/>
          <w:lang w:val="de-DE"/>
        </w:rPr>
        <w:t>XXXX</w:t>
      </w:r>
      <w:r w:rsidR="00204FAB">
        <w:fldChar w:fldCharType="end"/>
      </w:r>
      <w:bookmarkEnd w:id="5"/>
      <w:r w:rsidR="00062FF5">
        <w:t>.1</w:t>
      </w:r>
      <w:r w:rsidRPr="00805C43">
        <w:rPr>
          <w:lang w:val="de-DE"/>
        </w:rPr>
        <w:t>—</w:t>
      </w:r>
      <w:bookmarkStart w:id="6" w:name="StdNo2"/>
      <w:r w:rsidR="00204FAB">
        <w:fldChar w:fldCharType="begin">
          <w:ffData>
            <w:name w:val="StdNo2"/>
            <w:enabled/>
            <w:calcOnExit w:val="0"/>
            <w:textInput>
              <w:default w:val="XXXX"/>
              <w:maxLength w:val="4"/>
            </w:textInput>
          </w:ffData>
        </w:fldChar>
      </w:r>
      <w:r w:rsidRPr="00805C43">
        <w:rPr>
          <w:lang w:val="de-DE"/>
        </w:rPr>
        <w:instrText xml:space="preserve"> FORMTEXT </w:instrText>
      </w:r>
      <w:r w:rsidR="00204FAB">
        <w:fldChar w:fldCharType="separate"/>
      </w:r>
      <w:r w:rsidRPr="00805C43">
        <w:rPr>
          <w:noProof/>
          <w:lang w:val="de-DE"/>
        </w:rPr>
        <w:t>XXXX</w:t>
      </w:r>
      <w:r w:rsidR="00204FAB">
        <w:fldChar w:fldCharType="end"/>
      </w:r>
      <w:bookmarkEnd w:id="6"/>
    </w:p>
    <w:tbl>
      <w:tblPr>
        <w:tblStyle w:val="a2"/>
        <w:tblW w:w="9439" w:type="dxa"/>
        <w:tblLook w:val="00A0" w:firstRow="1" w:lastRow="0" w:firstColumn="1" w:lastColumn="0" w:noHBand="0" w:noVBand="0"/>
      </w:tblPr>
      <w:tblGrid>
        <w:gridCol w:w="9439"/>
      </w:tblGrid>
      <w:tr w:rsidR="00FC72D3">
        <w:trPr>
          <w:trHeight w:val="1"/>
        </w:trPr>
        <w:tc>
          <w:tcPr>
            <w:tcW w:w="9439" w:type="dxa"/>
            <w:tcBorders>
              <w:top w:val="nil"/>
              <w:left w:val="nil"/>
              <w:bottom w:val="nil"/>
              <w:right w:val="nil"/>
            </w:tcBorders>
            <w:shd w:val="clear" w:color="auto" w:fill="auto"/>
          </w:tcPr>
          <w:bookmarkStart w:id="7" w:name="DT"/>
          <w:p w:rsidR="00FC72D3" w:rsidRDefault="00204FAB" w:rsidP="00FC72D3">
            <w:pPr>
              <w:pStyle w:val="afffa"/>
              <w:framePr w:wrap="around"/>
              <w:spacing w:before="156"/>
            </w:pPr>
            <w:r>
              <w:fldChar w:fldCharType="begin">
                <w:ffData>
                  <w:name w:val="DT"/>
                  <w:enabled/>
                  <w:calcOnExit w:val="0"/>
                  <w:entryMacro w:val="ShowHelp4"/>
                  <w:textInput/>
                </w:ffData>
              </w:fldChar>
            </w:r>
            <w:r w:rsidR="00FC72D3">
              <w:instrText xml:space="preserve"> FORMTEXT </w:instrText>
            </w:r>
            <w:r>
              <w:fldChar w:fldCharType="separate"/>
            </w:r>
            <w:r w:rsidR="00FC72D3">
              <w:rPr>
                <w:rFonts w:ascii="MS Mincho" w:eastAsia="MS Mincho" w:hAnsi="MS Mincho" w:cs="MS Mincho" w:hint="eastAsia"/>
              </w:rPr>
              <w:t> </w:t>
            </w:r>
            <w:r w:rsidR="00FC72D3">
              <w:rPr>
                <w:rFonts w:ascii="MS Mincho" w:eastAsia="MS Mincho" w:hAnsi="MS Mincho" w:cs="MS Mincho" w:hint="eastAsia"/>
              </w:rPr>
              <w:t> </w:t>
            </w:r>
            <w:r w:rsidR="00FC72D3">
              <w:rPr>
                <w:rFonts w:ascii="MS Mincho" w:eastAsia="MS Mincho" w:hAnsi="MS Mincho" w:cs="MS Mincho" w:hint="eastAsia"/>
              </w:rPr>
              <w:t> </w:t>
            </w:r>
            <w:r w:rsidR="00FC72D3">
              <w:rPr>
                <w:rFonts w:ascii="MS Mincho" w:eastAsia="MS Mincho" w:hAnsi="MS Mincho" w:cs="MS Mincho" w:hint="eastAsia"/>
              </w:rPr>
              <w:t> </w:t>
            </w:r>
            <w:r w:rsidR="00FC72D3">
              <w:rPr>
                <w:rFonts w:ascii="MS Mincho" w:eastAsia="MS Mincho" w:hAnsi="MS Mincho" w:cs="MS Mincho" w:hint="eastAsia"/>
              </w:rPr>
              <w:t> </w:t>
            </w:r>
            <w:r>
              <w:fldChar w:fldCharType="end"/>
            </w:r>
            <w:bookmarkEnd w:id="7"/>
          </w:p>
        </w:tc>
      </w:tr>
    </w:tbl>
    <w:p w:rsidR="00FC72D3" w:rsidRDefault="00FC72D3" w:rsidP="00FC72D3">
      <w:pPr>
        <w:pStyle w:val="20"/>
        <w:framePr w:wrap="around"/>
      </w:pPr>
    </w:p>
    <w:p w:rsidR="00FC72D3" w:rsidRDefault="00FC72D3" w:rsidP="00FC72D3">
      <w:pPr>
        <w:pStyle w:val="20"/>
        <w:framePr w:wrap="around"/>
      </w:pPr>
    </w:p>
    <w:p w:rsidR="00FC72D3" w:rsidRDefault="00204FAB" w:rsidP="00E103F8">
      <w:pPr>
        <w:pStyle w:val="af4"/>
        <w:framePr w:w="3661" w:h="556" w:hRule="exact" w:wrap="around" w:hAnchor="page" w:x="1321" w:y="13996"/>
        <w:numPr>
          <w:ilvl w:val="0"/>
          <w:numId w:val="0"/>
        </w:numPr>
      </w:pPr>
      <w:r w:rsidRPr="00945CC5">
        <w:rPr>
          <w:rFonts w:ascii="黑体"/>
        </w:rPr>
        <w:fldChar w:fldCharType="begin">
          <w:ffData>
            <w:name w:val="FY"/>
            <w:enabled/>
            <w:calcOnExit w:val="0"/>
            <w:entryMacro w:val="ShowHelp8"/>
            <w:textInput>
              <w:default w:val="XXXX"/>
              <w:maxLength w:val="4"/>
            </w:textInput>
          </w:ffData>
        </w:fldChar>
      </w:r>
      <w:r w:rsidR="00FC72D3" w:rsidRPr="00945CC5">
        <w:rPr>
          <w:rFonts w:ascii="黑体"/>
        </w:rPr>
        <w:instrText xml:space="preserve"> FORMTEXT </w:instrText>
      </w:r>
      <w:r w:rsidRPr="00945CC5">
        <w:rPr>
          <w:rFonts w:ascii="黑体"/>
        </w:rPr>
      </w:r>
      <w:r w:rsidRPr="00945CC5">
        <w:rPr>
          <w:rFonts w:ascii="黑体"/>
        </w:rPr>
        <w:fldChar w:fldCharType="separate"/>
      </w:r>
      <w:r w:rsidR="00FC72D3">
        <w:rPr>
          <w:rFonts w:ascii="黑体"/>
        </w:rPr>
        <w:t>XXXX</w:t>
      </w:r>
      <w:r w:rsidRPr="00945CC5">
        <w:rPr>
          <w:rFonts w:ascii="黑体"/>
        </w:rPr>
        <w:fldChar w:fldCharType="end"/>
      </w:r>
      <w:bookmarkEnd w:id="1"/>
      <w:r w:rsidR="00FC72D3">
        <w:t xml:space="preserve"> </w:t>
      </w:r>
      <w:r w:rsidR="00FC72D3" w:rsidRPr="00945CC5">
        <w:rPr>
          <w:rFonts w:ascii="黑体"/>
        </w:rPr>
        <w:t>-</w:t>
      </w:r>
      <w:r w:rsidR="00FC72D3">
        <w:t xml:space="preserve"> </w:t>
      </w:r>
      <w:r w:rsidRPr="00945CC5">
        <w:rPr>
          <w:rFonts w:ascii="黑体"/>
        </w:rPr>
        <w:fldChar w:fldCharType="begin">
          <w:ffData>
            <w:name w:val="FM"/>
            <w:enabled/>
            <w:calcOnExit w:val="0"/>
            <w:entryMacro w:val="ShowHelp8"/>
            <w:textInput>
              <w:default w:val="XX"/>
              <w:maxLength w:val="2"/>
            </w:textInput>
          </w:ffData>
        </w:fldChar>
      </w:r>
      <w:r w:rsidR="00FC72D3" w:rsidRPr="00945CC5">
        <w:rPr>
          <w:rFonts w:ascii="黑体"/>
        </w:rPr>
        <w:instrText xml:space="preserve"> FORMTEXT </w:instrText>
      </w:r>
      <w:r w:rsidRPr="00945CC5">
        <w:rPr>
          <w:rFonts w:ascii="黑体"/>
        </w:rPr>
      </w:r>
      <w:r w:rsidRPr="00945CC5">
        <w:rPr>
          <w:rFonts w:ascii="黑体"/>
        </w:rPr>
        <w:fldChar w:fldCharType="separate"/>
      </w:r>
      <w:r w:rsidR="00FC72D3" w:rsidRPr="00945CC5">
        <w:rPr>
          <w:rFonts w:ascii="黑体"/>
          <w:noProof/>
        </w:rPr>
        <w:t>XX</w:t>
      </w:r>
      <w:r w:rsidRPr="00945CC5">
        <w:rPr>
          <w:rFonts w:ascii="黑体"/>
        </w:rPr>
        <w:fldChar w:fldCharType="end"/>
      </w:r>
      <w:r w:rsidR="00FC72D3">
        <w:t xml:space="preserve"> </w:t>
      </w:r>
      <w:r w:rsidR="00FC72D3" w:rsidRPr="00945CC5">
        <w:rPr>
          <w:rFonts w:ascii="黑体"/>
        </w:rPr>
        <w:t>-</w:t>
      </w:r>
      <w:r w:rsidR="00FC72D3">
        <w:t xml:space="preserve"> </w:t>
      </w:r>
      <w:bookmarkStart w:id="8" w:name="FD"/>
      <w:r w:rsidRPr="00945CC5">
        <w:rPr>
          <w:rFonts w:ascii="黑体"/>
        </w:rPr>
        <w:fldChar w:fldCharType="begin">
          <w:ffData>
            <w:name w:val="SM"/>
            <w:enabled/>
            <w:calcOnExit w:val="0"/>
            <w:entryMacro w:val="ShowHelp9"/>
            <w:textInput>
              <w:default w:val="XX"/>
              <w:maxLength w:val="2"/>
            </w:textInput>
          </w:ffData>
        </w:fldChar>
      </w:r>
      <w:r w:rsidR="00FC72D3" w:rsidRPr="00945CC5">
        <w:rPr>
          <w:rFonts w:ascii="黑体"/>
        </w:rPr>
        <w:instrText xml:space="preserve"> FORMTEXT </w:instrText>
      </w:r>
      <w:r w:rsidRPr="00945CC5">
        <w:rPr>
          <w:rFonts w:ascii="黑体"/>
        </w:rPr>
      </w:r>
      <w:r w:rsidRPr="00945CC5">
        <w:rPr>
          <w:rFonts w:ascii="黑体"/>
        </w:rPr>
        <w:fldChar w:fldCharType="separate"/>
      </w:r>
      <w:r w:rsidR="00FC72D3" w:rsidRPr="00945CC5">
        <w:rPr>
          <w:rFonts w:ascii="黑体"/>
          <w:noProof/>
        </w:rPr>
        <w:t>XX</w:t>
      </w:r>
      <w:r w:rsidRPr="00945CC5">
        <w:rPr>
          <w:rFonts w:ascii="黑体"/>
        </w:rPr>
        <w:fldChar w:fldCharType="end"/>
      </w:r>
      <w:bookmarkEnd w:id="8"/>
      <w:r w:rsidR="00FC72D3">
        <w:rPr>
          <w:rFonts w:hint="eastAsia"/>
        </w:rPr>
        <w:t>发布</w:t>
      </w:r>
      <w:r w:rsidR="00132A4F">
        <w:rPr>
          <w:noProof/>
        </w:rPr>
        <w:pict>
          <v:line id="Line 3" o:spid="_x0000_s1030" style="position:absolute;z-index:251656192;visibility:visible;mso-position-horizontal-relative:text;mso-position-vertical-relative:page" from="-7.45pt,734.25pt" to="474.45pt,73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PbBEgIAACg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">
            <w10:wrap anchory="page"/>
            <w10:anchorlock/>
          </v:line>
        </w:pict>
      </w:r>
    </w:p>
    <w:bookmarkStart w:id="9" w:name="SY"/>
    <w:p w:rsidR="00FC72D3" w:rsidRDefault="00204FAB" w:rsidP="00E103F8">
      <w:pPr>
        <w:pStyle w:val="affffff2"/>
        <w:framePr w:wrap="around" w:hAnchor="page" w:x="6076" w:y="13936"/>
      </w:pPr>
      <w:r w:rsidRPr="00945CC5">
        <w:rPr>
          <w:rFonts w:ascii="黑体"/>
        </w:rPr>
        <w:fldChar w:fldCharType="begin">
          <w:ffData>
            <w:name w:val="SY"/>
            <w:enabled/>
            <w:calcOnExit w:val="0"/>
            <w:entryMacro w:val="ShowHelp9"/>
            <w:textInput>
              <w:default w:val="XXXX"/>
              <w:maxLength w:val="4"/>
            </w:textInput>
          </w:ffData>
        </w:fldChar>
      </w:r>
      <w:r w:rsidR="00FC72D3" w:rsidRPr="00945CC5">
        <w:rPr>
          <w:rFonts w:ascii="黑体"/>
        </w:rPr>
        <w:instrText xml:space="preserve"> FORMTEXT </w:instrText>
      </w:r>
      <w:r w:rsidRPr="00945CC5">
        <w:rPr>
          <w:rFonts w:ascii="黑体"/>
        </w:rPr>
      </w:r>
      <w:r w:rsidRPr="00945CC5">
        <w:rPr>
          <w:rFonts w:ascii="黑体"/>
        </w:rPr>
        <w:fldChar w:fldCharType="separate"/>
      </w:r>
      <w:r w:rsidR="00FC72D3">
        <w:rPr>
          <w:rFonts w:ascii="黑体"/>
        </w:rPr>
        <w:t>XXXX</w:t>
      </w:r>
      <w:r w:rsidRPr="00945CC5">
        <w:rPr>
          <w:rFonts w:ascii="黑体"/>
        </w:rPr>
        <w:fldChar w:fldCharType="end"/>
      </w:r>
      <w:bookmarkEnd w:id="9"/>
      <w:r w:rsidR="00FC72D3">
        <w:t xml:space="preserve"> </w:t>
      </w:r>
      <w:r w:rsidR="00FC72D3" w:rsidRPr="00945CC5">
        <w:rPr>
          <w:rFonts w:ascii="黑体"/>
        </w:rPr>
        <w:t>-</w:t>
      </w:r>
      <w:r w:rsidR="00FC72D3">
        <w:t xml:space="preserve"> </w:t>
      </w:r>
      <w:bookmarkStart w:id="10" w:name="SM"/>
      <w:r w:rsidRPr="00945CC5">
        <w:rPr>
          <w:rFonts w:ascii="黑体"/>
        </w:rPr>
        <w:fldChar w:fldCharType="begin">
          <w:ffData>
            <w:name w:val="SM"/>
            <w:enabled/>
            <w:calcOnExit w:val="0"/>
            <w:entryMacro w:val="ShowHelp9"/>
            <w:textInput>
              <w:default w:val="XX"/>
              <w:maxLength w:val="2"/>
            </w:textInput>
          </w:ffData>
        </w:fldChar>
      </w:r>
      <w:r w:rsidR="00FC72D3" w:rsidRPr="00945CC5">
        <w:rPr>
          <w:rFonts w:ascii="黑体"/>
        </w:rPr>
        <w:instrText xml:space="preserve"> FORMTEXT </w:instrText>
      </w:r>
      <w:r w:rsidRPr="00945CC5">
        <w:rPr>
          <w:rFonts w:ascii="黑体"/>
        </w:rPr>
      </w:r>
      <w:r w:rsidRPr="00945CC5">
        <w:rPr>
          <w:rFonts w:ascii="黑体"/>
        </w:rPr>
        <w:fldChar w:fldCharType="separate"/>
      </w:r>
      <w:r w:rsidR="00FC72D3" w:rsidRPr="00945CC5">
        <w:rPr>
          <w:rFonts w:ascii="黑体"/>
          <w:noProof/>
        </w:rPr>
        <w:t>XX</w:t>
      </w:r>
      <w:r w:rsidRPr="00945CC5">
        <w:rPr>
          <w:rFonts w:ascii="黑体"/>
        </w:rPr>
        <w:fldChar w:fldCharType="end"/>
      </w:r>
      <w:bookmarkEnd w:id="10"/>
      <w:r w:rsidR="00FC72D3">
        <w:t xml:space="preserve"> </w:t>
      </w:r>
      <w:r w:rsidR="00FC72D3" w:rsidRPr="00945CC5">
        <w:rPr>
          <w:rFonts w:ascii="黑体"/>
        </w:rPr>
        <w:t>-</w:t>
      </w:r>
      <w:r w:rsidR="00FC72D3">
        <w:t xml:space="preserve"> </w:t>
      </w:r>
      <w:bookmarkStart w:id="11" w:name="SD"/>
      <w:r w:rsidRPr="00945CC5">
        <w:rPr>
          <w:rFonts w:ascii="黑体"/>
        </w:rPr>
        <w:fldChar w:fldCharType="begin">
          <w:ffData>
            <w:name w:val="SM"/>
            <w:enabled/>
            <w:calcOnExit w:val="0"/>
            <w:entryMacro w:val="ShowHelp9"/>
            <w:textInput>
              <w:default w:val="XX"/>
              <w:maxLength w:val="2"/>
            </w:textInput>
          </w:ffData>
        </w:fldChar>
      </w:r>
      <w:r w:rsidR="00FC72D3" w:rsidRPr="00945CC5">
        <w:rPr>
          <w:rFonts w:ascii="黑体"/>
        </w:rPr>
        <w:instrText xml:space="preserve"> FORMTEXT </w:instrText>
      </w:r>
      <w:r w:rsidRPr="00945CC5">
        <w:rPr>
          <w:rFonts w:ascii="黑体"/>
        </w:rPr>
      </w:r>
      <w:r w:rsidRPr="00945CC5">
        <w:rPr>
          <w:rFonts w:ascii="黑体"/>
        </w:rPr>
        <w:fldChar w:fldCharType="separate"/>
      </w:r>
      <w:r w:rsidR="00FC72D3" w:rsidRPr="00945CC5">
        <w:rPr>
          <w:rFonts w:ascii="黑体"/>
          <w:noProof/>
        </w:rPr>
        <w:t>XX</w:t>
      </w:r>
      <w:r w:rsidRPr="00945CC5">
        <w:rPr>
          <w:rFonts w:ascii="黑体"/>
        </w:rPr>
        <w:fldChar w:fldCharType="end"/>
      </w:r>
      <w:bookmarkEnd w:id="11"/>
      <w:r w:rsidR="00FC72D3">
        <w:rPr>
          <w:rFonts w:hint="eastAsia"/>
        </w:rPr>
        <w:t>实施</w:t>
      </w:r>
    </w:p>
    <w:p w:rsidR="00FC72D3" w:rsidRDefault="00132A4F" w:rsidP="00FC72D3">
      <w:pPr>
        <w:pStyle w:val="affffe"/>
        <w:framePr w:wrap="around"/>
        <w:ind w:firstLine="360"/>
        <w:rPr>
          <w:rStyle w:val="afff7"/>
        </w:rPr>
      </w:pPr>
      <w:bookmarkStart w:id="12" w:name="fm"/>
      <w:r>
        <w:rPr>
          <w:noProof/>
          <w:w w:val="100"/>
        </w:rPr>
        <w:pict>
          <v:rect id="LB" o:spid="_x0000_s1029" style="position:absolute;left:0;text-align:left;margin-left:142.55pt;margin-top:-310.45pt;width:100pt;height:24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" stroked="f"/>
        </w:pict>
      </w:r>
      <w:r>
        <w:rPr>
          <w:noProof/>
          <w:w w:val="100"/>
        </w:rPr>
        <w:pict>
          <v:rect id="DT" o:spid="_x0000_s1028" style="position:absolute;left:0;text-align:left;margin-left:347.55pt;margin-top:-585.45pt;width:90pt;height:18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" stroked="f"/>
        </w:pict>
      </w:r>
      <w:r>
        <w:rPr>
          <w:noProof/>
          <w:w w:val="100"/>
        </w:rPr>
        <w:pict>
          <v:line id="Line 5" o:spid="_x0000_s1027" style="position:absolute;left:0;text-align:left;z-index:251658240;visibility:visible" from="-36.6pt,-552.85pt" to="445.3pt,-55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EeW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"/>
        </w:pict>
      </w:r>
      <w:bookmarkEnd w:id="12"/>
      <w:r w:rsidR="00FC72D3">
        <w:rPr>
          <w:rFonts w:hint="eastAsia"/>
        </w:rPr>
        <w:t>广东省</w:t>
      </w:r>
      <w:r w:rsidR="00C93C35">
        <w:rPr>
          <w:rFonts w:hint="eastAsia"/>
        </w:rPr>
        <w:t>市场</w:t>
      </w:r>
      <w:r w:rsidR="000B79CB">
        <w:rPr>
          <w:rFonts w:hint="eastAsia"/>
        </w:rPr>
        <w:t>监督管理</w:t>
      </w:r>
      <w:r w:rsidR="00FC72D3">
        <w:rPr>
          <w:rFonts w:hint="eastAsia"/>
        </w:rPr>
        <w:t>局</w:t>
      </w:r>
      <w:r w:rsidR="00FC72D3">
        <w:rPr>
          <w:rFonts w:ascii="MS Mincho" w:eastAsia="MS Mincho" w:hAnsi="MS Mincho" w:cs="MS Mincho" w:hint="eastAsia"/>
        </w:rPr>
        <w:t> </w:t>
      </w:r>
      <w:r w:rsidR="00FC72D3">
        <w:rPr>
          <w:rFonts w:ascii="MS Mincho" w:eastAsia="MS Mincho" w:hAnsi="MS Mincho" w:cs="MS Mincho" w:hint="eastAsia"/>
        </w:rPr>
        <w:t> </w:t>
      </w:r>
      <w:r w:rsidR="00FC72D3" w:rsidRPr="00945CC5">
        <w:rPr>
          <w:rStyle w:val="afff7"/>
          <w:rFonts w:hint="eastAsia"/>
        </w:rPr>
        <w:t>发布</w:t>
      </w:r>
    </w:p>
    <w:p w:rsidR="00FC72D3" w:rsidRDefault="00FC72D3" w:rsidP="00A158C4">
      <w:pPr>
        <w:jc w:val="center"/>
        <w:rPr>
          <w:rFonts w:ascii="黑体" w:eastAsia="黑体"/>
          <w:sz w:val="32"/>
          <w:szCs w:val="32"/>
        </w:rPr>
        <w:sectPr w:rsidR="00FC72D3" w:rsidSect="00FC72D3">
          <w:headerReference w:type="even" r:id="rId9"/>
          <w:headerReference w:type="default" r:id="rId10"/>
          <w:footerReference w:type="even" r:id="rId11"/>
          <w:footerReference w:type="default" r:id="rId12"/>
          <w:headerReference w:type="first" r:id="rId13"/>
          <w:type w:val="oddPage"/>
          <w:pgSz w:w="11906" w:h="16838" w:code="9"/>
          <w:pgMar w:top="567" w:right="1134" w:bottom="1134" w:left="1418" w:header="1418" w:footer="1134" w:gutter="0"/>
          <w:pgNumType w:fmt="upperRoman" w:start="1"/>
          <w:cols w:space="425"/>
          <w:formProt w:val="0"/>
          <w:titlePg/>
          <w:docGrid w:type="lines" w:linePitch="312"/>
        </w:sectPr>
      </w:pPr>
    </w:p>
    <w:p w:rsidR="00A158C4" w:rsidRDefault="00A158C4" w:rsidP="004002ED">
      <w:pPr>
        <w:spacing w:line="360" w:lineRule="auto"/>
        <w:jc w:val="center"/>
        <w:rPr>
          <w:rFonts w:ascii="黑体" w:eastAsia="黑体"/>
          <w:sz w:val="32"/>
          <w:szCs w:val="32"/>
        </w:rPr>
      </w:pPr>
      <w:r w:rsidRPr="00A158C4">
        <w:rPr>
          <w:rFonts w:ascii="黑体" w:eastAsia="黑体" w:hint="eastAsia"/>
          <w:sz w:val="32"/>
          <w:szCs w:val="32"/>
        </w:rPr>
        <w:lastRenderedPageBreak/>
        <w:t>目 次</w:t>
      </w:r>
    </w:p>
    <w:p w:rsidR="0049732D" w:rsidRDefault="00204FAB" w:rsidP="00D760E6">
      <w:pPr>
        <w:pStyle w:val="12"/>
        <w:spacing w:line="360" w:lineRule="auto"/>
        <w:rPr>
          <w:rFonts w:asciiTheme="minorHAnsi" w:hAnsiTheme="minorHAnsi" w:cstheme="minorBidi"/>
          <w:bCs w:val="0"/>
          <w:caps w:val="0"/>
          <w:noProof/>
          <w:szCs w:val="22"/>
        </w:rPr>
      </w:pPr>
      <w:r w:rsidRPr="008D2F04">
        <w:rPr>
          <w:rFonts w:ascii="宋体" w:hAnsi="宋体"/>
          <w:highlight w:val="yellow"/>
        </w:rPr>
        <w:fldChar w:fldCharType="begin"/>
      </w:r>
      <w:r w:rsidR="001C1AA1" w:rsidRPr="008D2F04">
        <w:rPr>
          <w:rFonts w:ascii="宋体" w:hAnsi="宋体"/>
          <w:highlight w:val="yellow"/>
        </w:rPr>
        <w:instrText xml:space="preserve"> TOC \o "1-3" \h \z \u </w:instrText>
      </w:r>
      <w:r w:rsidRPr="008D2F04">
        <w:rPr>
          <w:rFonts w:ascii="宋体" w:hAnsi="宋体"/>
          <w:highlight w:val="yellow"/>
        </w:rPr>
        <w:fldChar w:fldCharType="separate"/>
      </w:r>
      <w:hyperlink w:anchor="_Toc12956676" w:history="1">
        <w:r w:rsidR="0049732D" w:rsidRPr="006222F8">
          <w:rPr>
            <w:rStyle w:val="afff6"/>
            <w:rFonts w:hint="eastAsia"/>
          </w:rPr>
          <w:t>前言</w:t>
        </w:r>
        <w:r w:rsidR="0049732D">
          <w:rPr>
            <w:noProof/>
            <w:webHidden/>
          </w:rPr>
          <w:tab/>
        </w:r>
        <w:r w:rsidR="0049732D">
          <w:rPr>
            <w:noProof/>
            <w:webHidden/>
          </w:rPr>
          <w:fldChar w:fldCharType="begin"/>
        </w:r>
        <w:r w:rsidR="0049732D">
          <w:rPr>
            <w:noProof/>
            <w:webHidden/>
          </w:rPr>
          <w:instrText xml:space="preserve"> PAGEREF _Toc12956676 \h </w:instrText>
        </w:r>
        <w:r w:rsidR="0049732D">
          <w:rPr>
            <w:noProof/>
            <w:webHidden/>
          </w:rPr>
        </w:r>
        <w:r w:rsidR="0049732D">
          <w:rPr>
            <w:noProof/>
            <w:webHidden/>
          </w:rPr>
          <w:fldChar w:fldCharType="separate"/>
        </w:r>
        <w:r w:rsidR="0049732D">
          <w:rPr>
            <w:noProof/>
            <w:webHidden/>
          </w:rPr>
          <w:t>IV</w:t>
        </w:r>
        <w:r w:rsidR="0049732D">
          <w:rPr>
            <w:noProof/>
            <w:webHidden/>
          </w:rPr>
          <w:fldChar w:fldCharType="end"/>
        </w:r>
      </w:hyperlink>
    </w:p>
    <w:p w:rsidR="0049732D" w:rsidRDefault="00132A4F" w:rsidP="00D760E6">
      <w:pPr>
        <w:pStyle w:val="27"/>
        <w:spacing w:line="360" w:lineRule="auto"/>
        <w:rPr>
          <w:rFonts w:asciiTheme="minorHAnsi" w:eastAsiaTheme="minorEastAsia" w:hAnsiTheme="minorHAnsi" w:cstheme="minorBidi"/>
          <w:smallCaps w:val="0"/>
          <w:noProof/>
          <w:szCs w:val="22"/>
        </w:rPr>
      </w:pPr>
      <w:hyperlink w:anchor="_Toc12956678" w:history="1">
        <w:r w:rsidR="0049732D" w:rsidRPr="006222F8">
          <w:rPr>
            <w:rStyle w:val="afff6"/>
            <w:bCs/>
          </w:rPr>
          <w:t>1</w:t>
        </w:r>
        <w:r w:rsidR="0049732D" w:rsidRPr="006222F8">
          <w:rPr>
            <w:rStyle w:val="afff6"/>
            <w:rFonts w:hAnsi="黑体" w:hint="eastAsia"/>
          </w:rPr>
          <w:t xml:space="preserve"> 范围</w:t>
        </w:r>
        <w:r w:rsidR="0049732D">
          <w:rPr>
            <w:noProof/>
            <w:webHidden/>
          </w:rPr>
          <w:tab/>
        </w:r>
        <w:r w:rsidR="0049732D">
          <w:rPr>
            <w:noProof/>
            <w:webHidden/>
          </w:rPr>
          <w:fldChar w:fldCharType="begin"/>
        </w:r>
        <w:r w:rsidR="0049732D">
          <w:rPr>
            <w:noProof/>
            <w:webHidden/>
          </w:rPr>
          <w:instrText xml:space="preserve"> PAGEREF _Toc12956678 \h </w:instrText>
        </w:r>
        <w:r w:rsidR="0049732D">
          <w:rPr>
            <w:noProof/>
            <w:webHidden/>
          </w:rPr>
        </w:r>
        <w:r w:rsidR="0049732D">
          <w:rPr>
            <w:noProof/>
            <w:webHidden/>
          </w:rPr>
          <w:fldChar w:fldCharType="separate"/>
        </w:r>
        <w:r w:rsidR="0049732D">
          <w:rPr>
            <w:noProof/>
            <w:webHidden/>
          </w:rPr>
          <w:t>1</w:t>
        </w:r>
        <w:r w:rsidR="0049732D">
          <w:rPr>
            <w:noProof/>
            <w:webHidden/>
          </w:rPr>
          <w:fldChar w:fldCharType="end"/>
        </w:r>
      </w:hyperlink>
    </w:p>
    <w:p w:rsidR="0049732D" w:rsidRDefault="00132A4F" w:rsidP="00D760E6">
      <w:pPr>
        <w:pStyle w:val="27"/>
        <w:spacing w:line="360" w:lineRule="auto"/>
        <w:rPr>
          <w:rFonts w:asciiTheme="minorHAnsi" w:eastAsiaTheme="minorEastAsia" w:hAnsiTheme="minorHAnsi" w:cstheme="minorBidi"/>
          <w:smallCaps w:val="0"/>
          <w:noProof/>
          <w:szCs w:val="22"/>
        </w:rPr>
      </w:pPr>
      <w:hyperlink w:anchor="_Toc12956679" w:history="1">
        <w:r w:rsidR="0049732D" w:rsidRPr="006222F8">
          <w:rPr>
            <w:rStyle w:val="afff6"/>
          </w:rPr>
          <w:t>2</w:t>
        </w:r>
        <w:r w:rsidR="0049732D" w:rsidRPr="006222F8">
          <w:rPr>
            <w:rStyle w:val="afff6"/>
            <w:rFonts w:hAnsi="黑体" w:hint="eastAsia"/>
          </w:rPr>
          <w:t xml:space="preserve"> 术语和定义</w:t>
        </w:r>
        <w:r w:rsidR="0049732D">
          <w:rPr>
            <w:noProof/>
            <w:webHidden/>
          </w:rPr>
          <w:tab/>
        </w:r>
        <w:r w:rsidR="0049732D">
          <w:rPr>
            <w:noProof/>
            <w:webHidden/>
          </w:rPr>
          <w:fldChar w:fldCharType="begin"/>
        </w:r>
        <w:r w:rsidR="0049732D">
          <w:rPr>
            <w:noProof/>
            <w:webHidden/>
          </w:rPr>
          <w:instrText xml:space="preserve"> PAGEREF _Toc12956679 \h </w:instrText>
        </w:r>
        <w:r w:rsidR="0049732D">
          <w:rPr>
            <w:noProof/>
            <w:webHidden/>
          </w:rPr>
        </w:r>
        <w:r w:rsidR="0049732D">
          <w:rPr>
            <w:noProof/>
            <w:webHidden/>
          </w:rPr>
          <w:fldChar w:fldCharType="separate"/>
        </w:r>
        <w:r w:rsidR="0049732D">
          <w:rPr>
            <w:noProof/>
            <w:webHidden/>
          </w:rPr>
          <w:t>1</w:t>
        </w:r>
        <w:r w:rsidR="0049732D">
          <w:rPr>
            <w:noProof/>
            <w:webHidden/>
          </w:rPr>
          <w:fldChar w:fldCharType="end"/>
        </w:r>
      </w:hyperlink>
    </w:p>
    <w:p w:rsidR="0049732D" w:rsidRDefault="00132A4F" w:rsidP="00D760E6">
      <w:pPr>
        <w:pStyle w:val="27"/>
        <w:spacing w:line="360" w:lineRule="auto"/>
        <w:rPr>
          <w:rFonts w:asciiTheme="minorHAnsi" w:eastAsiaTheme="minorEastAsia" w:hAnsiTheme="minorHAnsi" w:cstheme="minorBidi"/>
          <w:smallCaps w:val="0"/>
          <w:noProof/>
          <w:szCs w:val="22"/>
        </w:rPr>
      </w:pPr>
      <w:hyperlink w:anchor="_Toc12956680" w:history="1">
        <w:r w:rsidR="0049732D" w:rsidRPr="006222F8">
          <w:rPr>
            <w:rStyle w:val="afff6"/>
          </w:rPr>
          <w:t>3</w:t>
        </w:r>
        <w:r w:rsidR="0049732D" w:rsidRPr="006222F8">
          <w:rPr>
            <w:rStyle w:val="afff6"/>
            <w:rFonts w:hAnsi="黑体" w:hint="eastAsia"/>
          </w:rPr>
          <w:t xml:space="preserve"> 专业镇分类</w:t>
        </w:r>
        <w:r w:rsidR="0049732D">
          <w:rPr>
            <w:noProof/>
            <w:webHidden/>
          </w:rPr>
          <w:tab/>
        </w:r>
        <w:r w:rsidR="0049732D">
          <w:rPr>
            <w:noProof/>
            <w:webHidden/>
          </w:rPr>
          <w:fldChar w:fldCharType="begin"/>
        </w:r>
        <w:r w:rsidR="0049732D">
          <w:rPr>
            <w:noProof/>
            <w:webHidden/>
          </w:rPr>
          <w:instrText xml:space="preserve"> PAGEREF _Toc12956680 \h </w:instrText>
        </w:r>
        <w:r w:rsidR="0049732D">
          <w:rPr>
            <w:noProof/>
            <w:webHidden/>
          </w:rPr>
        </w:r>
        <w:r w:rsidR="0049732D">
          <w:rPr>
            <w:noProof/>
            <w:webHidden/>
          </w:rPr>
          <w:fldChar w:fldCharType="separate"/>
        </w:r>
        <w:r w:rsidR="0049732D">
          <w:rPr>
            <w:noProof/>
            <w:webHidden/>
          </w:rPr>
          <w:t>1</w:t>
        </w:r>
        <w:r w:rsidR="0049732D">
          <w:rPr>
            <w:noProof/>
            <w:webHidden/>
          </w:rPr>
          <w:fldChar w:fldCharType="end"/>
        </w:r>
      </w:hyperlink>
    </w:p>
    <w:p w:rsidR="0049732D" w:rsidRDefault="00132A4F" w:rsidP="00D760E6">
      <w:pPr>
        <w:pStyle w:val="27"/>
        <w:spacing w:line="360" w:lineRule="auto"/>
        <w:rPr>
          <w:rFonts w:asciiTheme="minorHAnsi" w:eastAsiaTheme="minorEastAsia" w:hAnsiTheme="minorHAnsi" w:cstheme="minorBidi"/>
          <w:smallCaps w:val="0"/>
          <w:noProof/>
          <w:szCs w:val="22"/>
        </w:rPr>
      </w:pPr>
      <w:hyperlink w:anchor="_Toc12956685" w:history="1">
        <w:r w:rsidR="0049732D" w:rsidRPr="006222F8">
          <w:rPr>
            <w:rStyle w:val="afff6"/>
          </w:rPr>
          <w:t>4</w:t>
        </w:r>
        <w:r w:rsidR="0049732D" w:rsidRPr="006222F8">
          <w:rPr>
            <w:rStyle w:val="afff6"/>
            <w:rFonts w:hAnsi="黑体" w:hint="eastAsia"/>
          </w:rPr>
          <w:t xml:space="preserve"> 专业镇特征</w:t>
        </w:r>
        <w:r w:rsidR="0049732D">
          <w:rPr>
            <w:noProof/>
            <w:webHidden/>
          </w:rPr>
          <w:tab/>
        </w:r>
        <w:r w:rsidR="0049732D">
          <w:rPr>
            <w:noProof/>
            <w:webHidden/>
          </w:rPr>
          <w:fldChar w:fldCharType="begin"/>
        </w:r>
        <w:r w:rsidR="0049732D">
          <w:rPr>
            <w:noProof/>
            <w:webHidden/>
          </w:rPr>
          <w:instrText xml:space="preserve"> PAGEREF _Toc12956685 \h </w:instrText>
        </w:r>
        <w:r w:rsidR="0049732D">
          <w:rPr>
            <w:noProof/>
            <w:webHidden/>
          </w:rPr>
        </w:r>
        <w:r w:rsidR="0049732D">
          <w:rPr>
            <w:noProof/>
            <w:webHidden/>
          </w:rPr>
          <w:fldChar w:fldCharType="separate"/>
        </w:r>
        <w:r w:rsidR="0049732D">
          <w:rPr>
            <w:noProof/>
            <w:webHidden/>
          </w:rPr>
          <w:t>2</w:t>
        </w:r>
        <w:r w:rsidR="0049732D">
          <w:rPr>
            <w:noProof/>
            <w:webHidden/>
          </w:rPr>
          <w:fldChar w:fldCharType="end"/>
        </w:r>
      </w:hyperlink>
    </w:p>
    <w:p w:rsidR="0049732D" w:rsidRDefault="00132A4F" w:rsidP="00D760E6">
      <w:pPr>
        <w:pStyle w:val="27"/>
        <w:spacing w:line="360" w:lineRule="auto"/>
        <w:rPr>
          <w:rFonts w:asciiTheme="minorHAnsi" w:eastAsiaTheme="minorEastAsia" w:hAnsiTheme="minorHAnsi" w:cstheme="minorBidi"/>
          <w:smallCaps w:val="0"/>
          <w:noProof/>
          <w:szCs w:val="22"/>
        </w:rPr>
      </w:pPr>
      <w:hyperlink w:anchor="_Toc12956690" w:history="1">
        <w:r w:rsidR="0049732D" w:rsidRPr="006222F8">
          <w:rPr>
            <w:rStyle w:val="afff6"/>
          </w:rPr>
          <w:t>5</w:t>
        </w:r>
        <w:r w:rsidR="0049732D" w:rsidRPr="006222F8">
          <w:rPr>
            <w:rStyle w:val="afff6"/>
            <w:rFonts w:hAnsi="黑体" w:hint="eastAsia"/>
          </w:rPr>
          <w:t xml:space="preserve"> </w:t>
        </w:r>
        <w:r w:rsidR="0049732D">
          <w:rPr>
            <w:rStyle w:val="afff6"/>
            <w:rFonts w:hAnsi="黑体" w:hint="eastAsia"/>
          </w:rPr>
          <w:t>建设</w:t>
        </w:r>
        <w:r w:rsidR="0049732D" w:rsidRPr="006222F8">
          <w:rPr>
            <w:rStyle w:val="afff6"/>
            <w:rFonts w:hAnsi="黑体" w:hint="eastAsia"/>
          </w:rPr>
          <w:t>原则</w:t>
        </w:r>
        <w:r w:rsidR="0049732D">
          <w:rPr>
            <w:noProof/>
            <w:webHidden/>
          </w:rPr>
          <w:tab/>
        </w:r>
        <w:r w:rsidR="0049732D">
          <w:rPr>
            <w:noProof/>
            <w:webHidden/>
          </w:rPr>
          <w:fldChar w:fldCharType="begin"/>
        </w:r>
        <w:r w:rsidR="0049732D">
          <w:rPr>
            <w:noProof/>
            <w:webHidden/>
          </w:rPr>
          <w:instrText xml:space="preserve"> PAGEREF _Toc12956690 \h </w:instrText>
        </w:r>
        <w:r w:rsidR="0049732D">
          <w:rPr>
            <w:noProof/>
            <w:webHidden/>
          </w:rPr>
        </w:r>
        <w:r w:rsidR="0049732D">
          <w:rPr>
            <w:noProof/>
            <w:webHidden/>
          </w:rPr>
          <w:fldChar w:fldCharType="separate"/>
        </w:r>
        <w:r w:rsidR="0049732D">
          <w:rPr>
            <w:noProof/>
            <w:webHidden/>
          </w:rPr>
          <w:t>3</w:t>
        </w:r>
        <w:r w:rsidR="0049732D">
          <w:rPr>
            <w:noProof/>
            <w:webHidden/>
          </w:rPr>
          <w:fldChar w:fldCharType="end"/>
        </w:r>
      </w:hyperlink>
    </w:p>
    <w:p w:rsidR="0049732D" w:rsidRPr="0049732D" w:rsidRDefault="00132A4F" w:rsidP="00D760E6">
      <w:pPr>
        <w:pStyle w:val="27"/>
        <w:spacing w:line="360" w:lineRule="auto"/>
        <w:rPr>
          <w:rStyle w:val="afff6"/>
          <w:rFonts w:asciiTheme="minorHAnsi" w:eastAsiaTheme="minorEastAsia" w:hAnsiTheme="minorHAnsi" w:cstheme="minorBidi"/>
          <w:smallCaps w:val="0"/>
          <w:color w:val="auto"/>
          <w:szCs w:val="22"/>
          <w:u w:val="none"/>
        </w:rPr>
      </w:pPr>
      <w:hyperlink w:anchor="_Toc12956696" w:history="1">
        <w:r w:rsidR="0049732D" w:rsidRPr="006222F8">
          <w:rPr>
            <w:rStyle w:val="afff6"/>
          </w:rPr>
          <w:t>6</w:t>
        </w:r>
        <w:r w:rsidR="0049732D" w:rsidRPr="006222F8">
          <w:rPr>
            <w:rStyle w:val="afff6"/>
            <w:rFonts w:hAnsi="黑体" w:hint="eastAsia"/>
          </w:rPr>
          <w:t xml:space="preserve"> 建设目标</w:t>
        </w:r>
        <w:r w:rsidR="0049732D">
          <w:rPr>
            <w:noProof/>
            <w:webHidden/>
          </w:rPr>
          <w:tab/>
        </w:r>
        <w:r w:rsidR="0049732D">
          <w:rPr>
            <w:noProof/>
            <w:webHidden/>
          </w:rPr>
          <w:fldChar w:fldCharType="begin"/>
        </w:r>
        <w:r w:rsidR="0049732D">
          <w:rPr>
            <w:noProof/>
            <w:webHidden/>
          </w:rPr>
          <w:instrText xml:space="preserve"> PAGEREF _Toc12956696 \h </w:instrText>
        </w:r>
        <w:r w:rsidR="0049732D">
          <w:rPr>
            <w:noProof/>
            <w:webHidden/>
          </w:rPr>
        </w:r>
        <w:r w:rsidR="0049732D">
          <w:rPr>
            <w:noProof/>
            <w:webHidden/>
          </w:rPr>
          <w:fldChar w:fldCharType="separate"/>
        </w:r>
        <w:r w:rsidR="0049732D">
          <w:rPr>
            <w:noProof/>
            <w:webHidden/>
          </w:rPr>
          <w:t>4</w:t>
        </w:r>
        <w:r w:rsidR="0049732D">
          <w:rPr>
            <w:noProof/>
            <w:webHidden/>
          </w:rPr>
          <w:fldChar w:fldCharType="end"/>
        </w:r>
      </w:hyperlink>
    </w:p>
    <w:p w:rsidR="0049732D" w:rsidRDefault="00132A4F" w:rsidP="00D760E6">
      <w:pPr>
        <w:pStyle w:val="27"/>
        <w:spacing w:line="360" w:lineRule="auto"/>
        <w:rPr>
          <w:rFonts w:asciiTheme="minorHAnsi" w:eastAsiaTheme="minorEastAsia" w:hAnsiTheme="minorHAnsi" w:cstheme="minorBidi"/>
          <w:smallCaps w:val="0"/>
          <w:noProof/>
          <w:szCs w:val="22"/>
        </w:rPr>
      </w:pPr>
      <w:hyperlink w:anchor="_Toc12956699" w:history="1">
        <w:r w:rsidR="0049732D" w:rsidRPr="006222F8">
          <w:rPr>
            <w:rStyle w:val="afff6"/>
          </w:rPr>
          <w:t>7</w:t>
        </w:r>
        <w:r w:rsidR="0049732D" w:rsidRPr="006222F8">
          <w:rPr>
            <w:rStyle w:val="afff6"/>
            <w:rFonts w:hAnsi="黑体" w:hint="eastAsia"/>
          </w:rPr>
          <w:t xml:space="preserve"> 建设要求</w:t>
        </w:r>
        <w:r w:rsidR="0049732D">
          <w:rPr>
            <w:noProof/>
            <w:webHidden/>
          </w:rPr>
          <w:tab/>
        </w:r>
        <w:r w:rsidR="0049732D">
          <w:rPr>
            <w:noProof/>
            <w:webHidden/>
          </w:rPr>
          <w:fldChar w:fldCharType="begin"/>
        </w:r>
        <w:r w:rsidR="0049732D">
          <w:rPr>
            <w:noProof/>
            <w:webHidden/>
          </w:rPr>
          <w:instrText xml:space="preserve"> PAGEREF _Toc12956699 \h </w:instrText>
        </w:r>
        <w:r w:rsidR="0049732D">
          <w:rPr>
            <w:noProof/>
            <w:webHidden/>
          </w:rPr>
        </w:r>
        <w:r w:rsidR="0049732D">
          <w:rPr>
            <w:noProof/>
            <w:webHidden/>
          </w:rPr>
          <w:fldChar w:fldCharType="separate"/>
        </w:r>
        <w:r w:rsidR="0049732D">
          <w:rPr>
            <w:noProof/>
            <w:webHidden/>
          </w:rPr>
          <w:t>4</w:t>
        </w:r>
        <w:r w:rsidR="0049732D">
          <w:rPr>
            <w:noProof/>
            <w:webHidden/>
          </w:rPr>
          <w:fldChar w:fldCharType="end"/>
        </w:r>
      </w:hyperlink>
    </w:p>
    <w:p w:rsidR="0049732D" w:rsidRDefault="00132A4F" w:rsidP="00D760E6">
      <w:pPr>
        <w:pStyle w:val="27"/>
        <w:spacing w:line="360" w:lineRule="auto"/>
        <w:rPr>
          <w:rFonts w:asciiTheme="minorHAnsi" w:eastAsiaTheme="minorEastAsia" w:hAnsiTheme="minorHAnsi" w:cstheme="minorBidi"/>
          <w:smallCaps w:val="0"/>
          <w:noProof/>
          <w:szCs w:val="22"/>
        </w:rPr>
      </w:pPr>
      <w:hyperlink w:anchor="_Toc12956710" w:history="1">
        <w:r w:rsidR="0049732D" w:rsidRPr="006222F8">
          <w:rPr>
            <w:rStyle w:val="afff6"/>
            <w:rFonts w:hint="eastAsia"/>
          </w:rPr>
          <w:t>参考文献</w:t>
        </w:r>
        <w:r w:rsidR="0049732D">
          <w:rPr>
            <w:noProof/>
            <w:webHidden/>
          </w:rPr>
          <w:tab/>
        </w:r>
        <w:r w:rsidR="0049732D">
          <w:rPr>
            <w:noProof/>
            <w:webHidden/>
          </w:rPr>
          <w:fldChar w:fldCharType="begin"/>
        </w:r>
        <w:r w:rsidR="0049732D">
          <w:rPr>
            <w:noProof/>
            <w:webHidden/>
          </w:rPr>
          <w:instrText xml:space="preserve"> PAGEREF _Toc12956710 \h </w:instrText>
        </w:r>
        <w:r w:rsidR="0049732D">
          <w:rPr>
            <w:noProof/>
            <w:webHidden/>
          </w:rPr>
        </w:r>
        <w:r w:rsidR="0049732D">
          <w:rPr>
            <w:noProof/>
            <w:webHidden/>
          </w:rPr>
          <w:fldChar w:fldCharType="separate"/>
        </w:r>
        <w:r w:rsidR="0049732D">
          <w:rPr>
            <w:noProof/>
            <w:webHidden/>
          </w:rPr>
          <w:t>7</w:t>
        </w:r>
        <w:r w:rsidR="0049732D">
          <w:rPr>
            <w:noProof/>
            <w:webHidden/>
          </w:rPr>
          <w:fldChar w:fldCharType="end"/>
        </w:r>
      </w:hyperlink>
    </w:p>
    <w:p w:rsidR="00A158C4" w:rsidRPr="00301DD6" w:rsidRDefault="00204FAB" w:rsidP="004002ED">
      <w:pPr>
        <w:tabs>
          <w:tab w:val="left" w:pos="1065"/>
        </w:tabs>
        <w:spacing w:line="360" w:lineRule="auto"/>
        <w:rPr>
          <w:rFonts w:ascii="宋体" w:hAnsi="宋体"/>
          <w:szCs w:val="21"/>
        </w:rPr>
      </w:pPr>
      <w:r w:rsidRPr="008D2F04">
        <w:rPr>
          <w:rFonts w:ascii="宋体" w:hAnsi="宋体"/>
          <w:bCs/>
          <w:caps/>
          <w:sz w:val="20"/>
          <w:szCs w:val="21"/>
          <w:highlight w:val="yellow"/>
        </w:rPr>
        <w:fldChar w:fldCharType="end"/>
      </w:r>
    </w:p>
    <w:p w:rsidR="00D60D82" w:rsidRDefault="00A158C4" w:rsidP="00062FF5">
      <w:pPr>
        <w:pStyle w:val="afffff"/>
        <w:tabs>
          <w:tab w:val="left" w:pos="1905"/>
          <w:tab w:val="center" w:pos="4677"/>
        </w:tabs>
        <w:spacing w:line="360" w:lineRule="auto"/>
        <w:jc w:val="left"/>
      </w:pPr>
      <w:r w:rsidRPr="00A158C4">
        <w:lastRenderedPageBreak/>
        <w:br w:type="page"/>
      </w:r>
      <w:bookmarkStart w:id="13" w:name="_Toc269479346"/>
      <w:bookmarkStart w:id="14" w:name="_Toc269479463"/>
      <w:bookmarkStart w:id="15" w:name="_Toc269479557"/>
      <w:bookmarkStart w:id="16" w:name="_Toc12956676"/>
      <w:r w:rsidR="00062FF5">
        <w:lastRenderedPageBreak/>
        <w:tab/>
      </w:r>
      <w:r w:rsidR="00062FF5">
        <w:tab/>
      </w:r>
      <w:r w:rsidR="00D60D82">
        <w:rPr>
          <w:rFonts w:hint="eastAsia"/>
        </w:rPr>
        <w:t>前</w:t>
      </w:r>
      <w:bookmarkStart w:id="17" w:name="BKQY"/>
      <w:r w:rsidR="00D60D82">
        <w:t> </w:t>
      </w:r>
      <w:r w:rsidR="00D60D82">
        <w:t> </w:t>
      </w:r>
      <w:r w:rsidR="00D60D82">
        <w:rPr>
          <w:rFonts w:hint="eastAsia"/>
        </w:rPr>
        <w:t>言</w:t>
      </w:r>
      <w:bookmarkEnd w:id="0"/>
      <w:bookmarkEnd w:id="13"/>
      <w:bookmarkEnd w:id="14"/>
      <w:bookmarkEnd w:id="15"/>
      <w:bookmarkEnd w:id="16"/>
      <w:bookmarkEnd w:id="17"/>
    </w:p>
    <w:p w:rsidR="00166304" w:rsidRDefault="00166304" w:rsidP="00B346CC">
      <w:pPr>
        <w:spacing w:line="276" w:lineRule="auto"/>
        <w:ind w:firstLineChars="200" w:firstLine="420"/>
        <w:rPr>
          <w:rFonts w:ascii="宋体" w:hAnsi="Courier New" w:cs="宋体"/>
          <w:szCs w:val="21"/>
        </w:rPr>
      </w:pPr>
      <w:r>
        <w:rPr>
          <w:rFonts w:ascii="宋体" w:hAnsi="Courier New" w:cs="宋体" w:hint="eastAsia"/>
          <w:szCs w:val="21"/>
        </w:rPr>
        <w:t>本标准按照GB/T 1.1-2009给出的规则起草。</w:t>
      </w:r>
    </w:p>
    <w:p w:rsidR="00B346CC" w:rsidRPr="00B346CC" w:rsidRDefault="00B346CC" w:rsidP="00B346CC">
      <w:pPr>
        <w:spacing w:line="276" w:lineRule="auto"/>
        <w:ind w:firstLineChars="200" w:firstLine="420"/>
        <w:rPr>
          <w:rFonts w:ascii="宋体" w:hAnsi="宋体"/>
          <w:szCs w:val="21"/>
        </w:rPr>
      </w:pPr>
      <w:r w:rsidRPr="00B346CC">
        <w:rPr>
          <w:rFonts w:ascii="宋体" w:hAnsi="Courier New" w:cs="宋体" w:hint="eastAsia"/>
          <w:szCs w:val="21"/>
        </w:rPr>
        <w:t>本标准由</w:t>
      </w:r>
      <w:r w:rsidR="00543476" w:rsidRPr="00543476">
        <w:rPr>
          <w:rFonts w:ascii="宋体" w:hint="eastAsia"/>
        </w:rPr>
        <w:t>广东省专业镇发展促进会</w:t>
      </w:r>
      <w:r w:rsidRPr="00B346CC">
        <w:rPr>
          <w:rFonts w:ascii="宋体" w:hAnsi="Courier New" w:cs="宋体" w:hint="eastAsia"/>
          <w:szCs w:val="21"/>
        </w:rPr>
        <w:t>提出</w:t>
      </w:r>
      <w:r w:rsidRPr="00B346CC">
        <w:rPr>
          <w:rFonts w:ascii="宋体" w:hAnsi="宋体" w:cs="宋体" w:hint="eastAsia"/>
          <w:szCs w:val="21"/>
        </w:rPr>
        <w:t>。</w:t>
      </w:r>
    </w:p>
    <w:p w:rsidR="00B346CC" w:rsidRPr="00B346CC" w:rsidRDefault="00B346CC" w:rsidP="00B346CC">
      <w:pPr>
        <w:spacing w:line="276" w:lineRule="auto"/>
        <w:ind w:firstLineChars="200" w:firstLine="420"/>
        <w:rPr>
          <w:rFonts w:ascii="宋体" w:hAnsi="宋体"/>
          <w:szCs w:val="21"/>
        </w:rPr>
      </w:pPr>
      <w:r w:rsidRPr="00B346CC">
        <w:rPr>
          <w:rFonts w:ascii="宋体" w:hAnsi="Courier New" w:cs="宋体" w:hint="eastAsia"/>
          <w:szCs w:val="21"/>
        </w:rPr>
        <w:t>本标准由</w:t>
      </w:r>
      <w:r w:rsidR="009F116F">
        <w:rPr>
          <w:rFonts w:ascii="宋体" w:hAnsi="Courier New" w:cs="宋体" w:hint="eastAsia"/>
          <w:szCs w:val="21"/>
        </w:rPr>
        <w:t>广东省</w:t>
      </w:r>
      <w:r w:rsidR="002A20BB">
        <w:rPr>
          <w:rFonts w:ascii="宋体" w:hAnsi="Courier New" w:cs="宋体" w:hint="eastAsia"/>
          <w:szCs w:val="21"/>
        </w:rPr>
        <w:t>市场</w:t>
      </w:r>
      <w:r w:rsidR="000B79CB">
        <w:rPr>
          <w:rFonts w:ascii="宋体" w:hAnsi="Courier New" w:cs="宋体" w:hint="eastAsia"/>
          <w:szCs w:val="21"/>
        </w:rPr>
        <w:t>监督</w:t>
      </w:r>
      <w:r w:rsidR="000B79CB">
        <w:rPr>
          <w:rFonts w:ascii="宋体" w:hAnsi="Courier New" w:cs="宋体"/>
          <w:szCs w:val="21"/>
        </w:rPr>
        <w:t>管理</w:t>
      </w:r>
      <w:r w:rsidR="009F116F">
        <w:rPr>
          <w:rFonts w:ascii="宋体" w:hAnsi="Courier New" w:cs="宋体" w:hint="eastAsia"/>
          <w:szCs w:val="21"/>
        </w:rPr>
        <w:t>局</w:t>
      </w:r>
      <w:r w:rsidRPr="00B346CC">
        <w:rPr>
          <w:rFonts w:ascii="宋体" w:hAnsi="Courier New" w:cs="宋体" w:hint="eastAsia"/>
          <w:szCs w:val="21"/>
        </w:rPr>
        <w:t>归口</w:t>
      </w:r>
      <w:r>
        <w:rPr>
          <w:rFonts w:ascii="宋体" w:hAnsi="Courier New" w:cs="宋体" w:hint="eastAsia"/>
          <w:szCs w:val="21"/>
        </w:rPr>
        <w:t>。</w:t>
      </w:r>
    </w:p>
    <w:p w:rsidR="00CC4216" w:rsidRPr="00CC4216" w:rsidRDefault="00D60D82" w:rsidP="00CA6CFC">
      <w:pPr>
        <w:spacing w:line="360" w:lineRule="auto"/>
        <w:ind w:firstLineChars="200" w:firstLine="420"/>
        <w:rPr>
          <w:rFonts w:ascii="宋体"/>
        </w:rPr>
      </w:pPr>
      <w:r>
        <w:rPr>
          <w:rFonts w:ascii="宋体" w:hint="eastAsia"/>
        </w:rPr>
        <w:t>本</w:t>
      </w:r>
      <w:r w:rsidR="00C979D1">
        <w:rPr>
          <w:rFonts w:ascii="宋体" w:hint="eastAsia"/>
        </w:rPr>
        <w:t>标准</w:t>
      </w:r>
      <w:r w:rsidR="00CA6CFC">
        <w:rPr>
          <w:rFonts w:ascii="宋体" w:hint="eastAsia"/>
        </w:rPr>
        <w:t>主要起草单位：</w:t>
      </w:r>
      <w:r w:rsidR="00543476" w:rsidRPr="00543476">
        <w:rPr>
          <w:rFonts w:ascii="宋体" w:hint="eastAsia"/>
        </w:rPr>
        <w:t>广东省专业镇发展促进会、广东省标准化研究院</w:t>
      </w:r>
      <w:r w:rsidR="007230C6">
        <w:rPr>
          <w:rFonts w:ascii="宋体" w:hint="eastAsia"/>
        </w:rPr>
        <w:t>。</w:t>
      </w:r>
    </w:p>
    <w:p w:rsidR="00CC4216" w:rsidRPr="00142CC4" w:rsidRDefault="00D60D82" w:rsidP="00CC4216">
      <w:pPr>
        <w:spacing w:line="360" w:lineRule="auto"/>
        <w:ind w:firstLineChars="200" w:firstLine="420"/>
        <w:rPr>
          <w:rFonts w:ascii="宋体"/>
        </w:rPr>
      </w:pPr>
      <w:r>
        <w:rPr>
          <w:rFonts w:ascii="宋体" w:hint="eastAsia"/>
        </w:rPr>
        <w:t>本</w:t>
      </w:r>
      <w:r w:rsidR="00C979D1">
        <w:rPr>
          <w:rFonts w:ascii="宋体" w:hint="eastAsia"/>
        </w:rPr>
        <w:t>标准</w:t>
      </w:r>
      <w:r>
        <w:rPr>
          <w:rFonts w:ascii="宋体" w:hint="eastAsia"/>
        </w:rPr>
        <w:t>主要起草人：</w:t>
      </w:r>
      <w:r w:rsidR="009F116F">
        <w:rPr>
          <w:rFonts w:ascii="宋体"/>
        </w:rPr>
        <w:t>……</w:t>
      </w:r>
    </w:p>
    <w:p w:rsidR="00DF7AC1" w:rsidRPr="005A07FD" w:rsidRDefault="00DF7AC1" w:rsidP="005A07FD">
      <w:pPr>
        <w:sectPr w:rsidR="00DF7AC1" w:rsidRPr="005A07FD" w:rsidSect="00546D64">
          <w:pgSz w:w="11906" w:h="16838" w:code="9"/>
          <w:pgMar w:top="567" w:right="1134" w:bottom="1134" w:left="1418" w:header="1418" w:footer="1134" w:gutter="0"/>
          <w:pgNumType w:fmt="upperRoman"/>
          <w:cols w:space="425"/>
          <w:formProt w:val="0"/>
          <w:docGrid w:type="lines" w:linePitch="312"/>
        </w:sectPr>
      </w:pPr>
    </w:p>
    <w:p w:rsidR="00685169" w:rsidRPr="009446A8" w:rsidRDefault="008226AC" w:rsidP="00685169">
      <w:pPr>
        <w:jc w:val="center"/>
        <w:outlineLvl w:val="0"/>
        <w:rPr>
          <w:rFonts w:ascii="黑体" w:eastAsia="黑体" w:hAnsi="黑体"/>
          <w:bCs/>
          <w:sz w:val="30"/>
          <w:szCs w:val="30"/>
        </w:rPr>
      </w:pPr>
      <w:bookmarkStart w:id="18" w:name="_Toc479843908"/>
      <w:bookmarkStart w:id="19" w:name="_Toc479846331"/>
      <w:bookmarkStart w:id="20" w:name="_Toc485655217"/>
      <w:bookmarkStart w:id="21" w:name="_Toc490667093"/>
      <w:bookmarkStart w:id="22" w:name="_Toc12956677"/>
      <w:r>
        <w:rPr>
          <w:rFonts w:ascii="黑体" w:eastAsia="黑体" w:hAnsi="黑体" w:hint="eastAsia"/>
          <w:bCs/>
          <w:sz w:val="30"/>
          <w:szCs w:val="30"/>
        </w:rPr>
        <w:lastRenderedPageBreak/>
        <w:t>专业镇建设规范</w:t>
      </w:r>
      <w:r w:rsidR="00543476" w:rsidRPr="00543476">
        <w:rPr>
          <w:rFonts w:ascii="黑体" w:eastAsia="黑体" w:hAnsi="黑体" w:hint="eastAsia"/>
          <w:bCs/>
          <w:sz w:val="30"/>
          <w:szCs w:val="30"/>
        </w:rPr>
        <w:t xml:space="preserve"> 第1部分 总则</w:t>
      </w:r>
      <w:bookmarkEnd w:id="18"/>
      <w:bookmarkEnd w:id="19"/>
      <w:bookmarkEnd w:id="20"/>
      <w:bookmarkEnd w:id="21"/>
      <w:bookmarkEnd w:id="22"/>
    </w:p>
    <w:p w:rsidR="007C7E91" w:rsidRPr="00504E5D" w:rsidRDefault="00D60D82" w:rsidP="007C7E91">
      <w:pPr>
        <w:pStyle w:val="a4"/>
        <w:spacing w:before="312" w:after="312" w:line="360" w:lineRule="auto"/>
        <w:rPr>
          <w:rFonts w:hAnsi="黑体"/>
          <w:bCs/>
          <w:szCs w:val="21"/>
        </w:rPr>
      </w:pPr>
      <w:bookmarkStart w:id="23" w:name="_Toc268279100"/>
      <w:bookmarkStart w:id="24" w:name="_Toc268653917"/>
      <w:bookmarkStart w:id="25" w:name="_Toc268653961"/>
      <w:bookmarkStart w:id="26" w:name="_Toc268654005"/>
      <w:bookmarkStart w:id="27" w:name="_Toc268654787"/>
      <w:bookmarkStart w:id="28" w:name="_Toc268684731"/>
      <w:bookmarkStart w:id="29" w:name="_Toc268849804"/>
      <w:bookmarkStart w:id="30" w:name="_Toc269109724"/>
      <w:bookmarkStart w:id="31" w:name="_Toc269110367"/>
      <w:bookmarkStart w:id="32" w:name="_Toc269110387"/>
      <w:bookmarkStart w:id="33" w:name="_Toc269128960"/>
      <w:bookmarkStart w:id="34" w:name="_Toc269377415"/>
      <w:bookmarkStart w:id="35" w:name="_Toc269479348"/>
      <w:bookmarkStart w:id="36" w:name="_Toc269479465"/>
      <w:bookmarkStart w:id="37" w:name="_Toc269479559"/>
      <w:bookmarkStart w:id="38" w:name="_Toc12956678"/>
      <w:r w:rsidRPr="00504E5D">
        <w:rPr>
          <w:rFonts w:hAnsi="黑体" w:hint="eastAsia"/>
          <w:szCs w:val="21"/>
        </w:rPr>
        <w:t>范围</w:t>
      </w:r>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p w:rsidR="00166304" w:rsidRPr="006F1311" w:rsidRDefault="00543D90" w:rsidP="005C7558">
      <w:pPr>
        <w:ind w:firstLineChars="250" w:firstLine="525"/>
        <w:rPr>
          <w:rFonts w:ascii="宋体"/>
          <w:szCs w:val="21"/>
        </w:rPr>
      </w:pPr>
      <w:bookmarkStart w:id="39" w:name="_Toc479843910"/>
      <w:r w:rsidRPr="006F1311">
        <w:rPr>
          <w:rFonts w:ascii="宋体" w:hint="eastAsia"/>
          <w:szCs w:val="21"/>
        </w:rPr>
        <w:t>本标准规定了</w:t>
      </w:r>
      <w:r w:rsidR="006F1311" w:rsidRPr="006F1311">
        <w:rPr>
          <w:rFonts w:ascii="宋体" w:hint="eastAsia"/>
          <w:szCs w:val="21"/>
        </w:rPr>
        <w:t>技术创新</w:t>
      </w:r>
      <w:r w:rsidR="00543476" w:rsidRPr="006F1311">
        <w:rPr>
          <w:rFonts w:ascii="宋体" w:hint="eastAsia"/>
          <w:szCs w:val="21"/>
        </w:rPr>
        <w:t>专业镇建设术语</w:t>
      </w:r>
      <w:r w:rsidR="006F1311" w:rsidRPr="006F1311">
        <w:rPr>
          <w:rFonts w:ascii="宋体" w:hint="eastAsia"/>
          <w:szCs w:val="21"/>
        </w:rPr>
        <w:t>和</w:t>
      </w:r>
      <w:r w:rsidR="00543476" w:rsidRPr="006F1311">
        <w:rPr>
          <w:rFonts w:ascii="宋体" w:hint="eastAsia"/>
          <w:szCs w:val="21"/>
        </w:rPr>
        <w:t>定义、分类、</w:t>
      </w:r>
      <w:r w:rsidR="006F1311" w:rsidRPr="006F1311">
        <w:rPr>
          <w:rFonts w:ascii="宋体" w:hint="eastAsia"/>
          <w:szCs w:val="21"/>
        </w:rPr>
        <w:t>特征</w:t>
      </w:r>
      <w:r w:rsidR="00141BF3">
        <w:rPr>
          <w:rFonts w:ascii="宋体" w:hint="eastAsia"/>
          <w:szCs w:val="21"/>
        </w:rPr>
        <w:t>、建设</w:t>
      </w:r>
      <w:r w:rsidR="006F1311" w:rsidRPr="006F1311">
        <w:rPr>
          <w:rFonts w:ascii="宋体" w:hint="eastAsia"/>
          <w:szCs w:val="21"/>
        </w:rPr>
        <w:t>原则、建设目标和建设要求</w:t>
      </w:r>
      <w:r w:rsidR="00543476" w:rsidRPr="006F1311">
        <w:rPr>
          <w:rFonts w:ascii="宋体" w:hint="eastAsia"/>
          <w:szCs w:val="21"/>
        </w:rPr>
        <w:t>等</w:t>
      </w:r>
      <w:r w:rsidR="00166304" w:rsidRPr="006F1311">
        <w:rPr>
          <w:rFonts w:ascii="宋体" w:hint="eastAsia"/>
          <w:szCs w:val="21"/>
        </w:rPr>
        <w:t>。</w:t>
      </w:r>
      <w:bookmarkEnd w:id="39"/>
    </w:p>
    <w:p w:rsidR="00346B2C" w:rsidRPr="006F1311" w:rsidRDefault="00166304" w:rsidP="005C7558">
      <w:pPr>
        <w:ind w:firstLineChars="250" w:firstLine="525"/>
        <w:rPr>
          <w:rFonts w:ascii="宋体"/>
          <w:szCs w:val="21"/>
        </w:rPr>
      </w:pPr>
      <w:bookmarkStart w:id="40" w:name="_Toc479843911"/>
      <w:r w:rsidRPr="006F1311">
        <w:rPr>
          <w:rFonts w:ascii="宋体" w:hint="eastAsia"/>
          <w:szCs w:val="21"/>
        </w:rPr>
        <w:t>本标准</w:t>
      </w:r>
      <w:r w:rsidR="00543476" w:rsidRPr="006F1311">
        <w:rPr>
          <w:rFonts w:ascii="宋体" w:hint="eastAsia"/>
          <w:szCs w:val="21"/>
        </w:rPr>
        <w:t>适用于广东省</w:t>
      </w:r>
      <w:r w:rsidR="006F1311" w:rsidRPr="006F1311">
        <w:rPr>
          <w:rFonts w:ascii="宋体" w:hint="eastAsia"/>
          <w:szCs w:val="21"/>
        </w:rPr>
        <w:t>技术创新</w:t>
      </w:r>
      <w:r w:rsidR="00543476" w:rsidRPr="006F1311">
        <w:rPr>
          <w:rFonts w:ascii="宋体" w:hint="eastAsia"/>
          <w:szCs w:val="21"/>
        </w:rPr>
        <w:t>专业镇发展评价并可</w:t>
      </w:r>
      <w:r w:rsidR="009B367F">
        <w:rPr>
          <w:rFonts w:ascii="宋体" w:hint="eastAsia"/>
          <w:szCs w:val="21"/>
        </w:rPr>
        <w:t>规范</w:t>
      </w:r>
      <w:r w:rsidR="00543476" w:rsidRPr="006F1311">
        <w:rPr>
          <w:rFonts w:ascii="宋体" w:hint="eastAsia"/>
          <w:szCs w:val="21"/>
        </w:rPr>
        <w:t>引导广东专业镇的建设和管理</w:t>
      </w:r>
      <w:r w:rsidR="00543D90" w:rsidRPr="006F1311">
        <w:rPr>
          <w:rFonts w:ascii="宋体" w:hint="eastAsia"/>
          <w:szCs w:val="21"/>
        </w:rPr>
        <w:t>。</w:t>
      </w:r>
      <w:bookmarkEnd w:id="40"/>
    </w:p>
    <w:p w:rsidR="00543476" w:rsidRPr="00504E5D" w:rsidRDefault="00543476" w:rsidP="005B45E0">
      <w:pPr>
        <w:pStyle w:val="a4"/>
        <w:spacing w:before="312" w:after="312" w:line="360" w:lineRule="auto"/>
        <w:rPr>
          <w:rFonts w:hAnsi="黑体"/>
          <w:szCs w:val="21"/>
        </w:rPr>
      </w:pPr>
      <w:bookmarkStart w:id="41" w:name="_Toc490466815"/>
      <w:bookmarkStart w:id="42" w:name="_Toc12956679"/>
      <w:bookmarkStart w:id="43" w:name="OLE_LINK39"/>
      <w:r w:rsidRPr="00504E5D">
        <w:rPr>
          <w:rFonts w:hAnsi="黑体" w:hint="eastAsia"/>
          <w:szCs w:val="21"/>
        </w:rPr>
        <w:t>术语</w:t>
      </w:r>
      <w:r w:rsidR="006F1311">
        <w:rPr>
          <w:rFonts w:hAnsi="黑体" w:hint="eastAsia"/>
          <w:szCs w:val="21"/>
        </w:rPr>
        <w:t>和</w:t>
      </w:r>
      <w:r w:rsidRPr="00504E5D">
        <w:rPr>
          <w:rFonts w:hAnsi="黑体"/>
          <w:szCs w:val="21"/>
        </w:rPr>
        <w:t>定义</w:t>
      </w:r>
      <w:bookmarkEnd w:id="41"/>
      <w:bookmarkEnd w:id="42"/>
    </w:p>
    <w:p w:rsidR="00504E5D" w:rsidRPr="00504E5D" w:rsidRDefault="00504E5D" w:rsidP="00504E5D">
      <w:pPr>
        <w:pStyle w:val="aff8"/>
        <w:rPr>
          <w:szCs w:val="21"/>
        </w:rPr>
      </w:pPr>
      <w:r w:rsidRPr="00504E5D">
        <w:rPr>
          <w:rFonts w:asciiTheme="minorEastAsia" w:eastAsiaTheme="minorEastAsia" w:hAnsiTheme="minorEastAsia" w:hint="eastAsia"/>
          <w:bCs/>
          <w:szCs w:val="21"/>
        </w:rPr>
        <w:t>下列术语和定义适用于本文件。</w:t>
      </w:r>
    </w:p>
    <w:p w:rsidR="00543476" w:rsidRPr="00504E5D" w:rsidRDefault="006F1311" w:rsidP="00504E5D">
      <w:pPr>
        <w:pStyle w:val="affffff6"/>
        <w:spacing w:before="240" w:after="240"/>
        <w:rPr>
          <w:rFonts w:ascii="黑体" w:eastAsia="黑体" w:hAnsi="黑体"/>
          <w:sz w:val="21"/>
          <w:szCs w:val="21"/>
        </w:rPr>
      </w:pPr>
      <w:r>
        <w:rPr>
          <w:rFonts w:ascii="黑体" w:eastAsia="黑体" w:hAnsi="黑体" w:hint="eastAsia"/>
          <w:sz w:val="21"/>
          <w:szCs w:val="21"/>
        </w:rPr>
        <w:t>2.1</w:t>
      </w:r>
    </w:p>
    <w:p w:rsidR="00543476" w:rsidRPr="00504E5D" w:rsidRDefault="00543476" w:rsidP="00AF2059">
      <w:pPr>
        <w:pStyle w:val="affffff6"/>
        <w:spacing w:before="240" w:after="240"/>
        <w:ind w:firstLineChars="200" w:firstLine="420"/>
        <w:rPr>
          <w:rFonts w:ascii="黑体" w:eastAsia="黑体" w:hAnsi="黑体"/>
          <w:sz w:val="21"/>
          <w:szCs w:val="21"/>
        </w:rPr>
      </w:pPr>
      <w:r w:rsidRPr="00504E5D">
        <w:rPr>
          <w:rFonts w:ascii="黑体" w:eastAsia="黑体" w:hAnsi="黑体" w:hint="eastAsia"/>
          <w:sz w:val="21"/>
          <w:szCs w:val="21"/>
        </w:rPr>
        <w:t xml:space="preserve">技术创新专业镇 </w:t>
      </w:r>
      <w:r w:rsidRPr="00504E5D">
        <w:rPr>
          <w:rFonts w:ascii="黑体" w:eastAsia="黑体" w:hAnsi="黑体"/>
          <w:sz w:val="21"/>
          <w:szCs w:val="21"/>
        </w:rPr>
        <w:t xml:space="preserve"> Technological Innovation Towns of industry clusters</w:t>
      </w:r>
    </w:p>
    <w:p w:rsidR="00C85A4E" w:rsidRDefault="00AF2059" w:rsidP="00C85A4E">
      <w:pPr>
        <w:spacing w:line="360" w:lineRule="auto"/>
        <w:ind w:firstLineChars="200" w:firstLine="420"/>
        <w:rPr>
          <w:rFonts w:ascii="宋体"/>
          <w:szCs w:val="21"/>
        </w:rPr>
      </w:pPr>
      <w:bookmarkStart w:id="44" w:name="_Toc490466819"/>
      <w:r w:rsidRPr="00AF2059">
        <w:rPr>
          <w:rFonts w:ascii="宋体" w:hint="eastAsia"/>
          <w:szCs w:val="21"/>
        </w:rPr>
        <w:t>以镇（街道、区）为行政区域单元，以特色产业集群化发展为主要特征，特色产业集聚度高、专业化分工协作程度高、技术创新活跃、产业辐射带动效应明显的镇</w:t>
      </w:r>
      <w:r w:rsidR="00C85A4E" w:rsidRPr="00AF2059">
        <w:rPr>
          <w:rFonts w:ascii="宋体" w:hint="eastAsia"/>
          <w:szCs w:val="21"/>
        </w:rPr>
        <w:t>（街道、区）</w:t>
      </w:r>
      <w:r w:rsidR="00C85A4E">
        <w:rPr>
          <w:rFonts w:ascii="宋体" w:hint="eastAsia"/>
          <w:szCs w:val="21"/>
        </w:rPr>
        <w:t>。</w:t>
      </w:r>
    </w:p>
    <w:p w:rsidR="006F1311" w:rsidRDefault="006F1311" w:rsidP="006F1311">
      <w:pPr>
        <w:spacing w:line="360" w:lineRule="auto"/>
        <w:ind w:firstLineChars="200" w:firstLine="360"/>
        <w:rPr>
          <w:rFonts w:ascii="宋体"/>
          <w:sz w:val="18"/>
          <w:szCs w:val="18"/>
        </w:rPr>
      </w:pPr>
      <w:r w:rsidRPr="006F1311">
        <w:rPr>
          <w:rFonts w:ascii="黑体" w:eastAsia="黑体" w:hAnsi="黑体" w:hint="eastAsia"/>
          <w:sz w:val="18"/>
          <w:szCs w:val="18"/>
        </w:rPr>
        <w:t>注：</w:t>
      </w:r>
      <w:r w:rsidRPr="006F1311">
        <w:rPr>
          <w:rFonts w:ascii="宋体" w:hint="eastAsia"/>
          <w:sz w:val="18"/>
          <w:szCs w:val="18"/>
        </w:rPr>
        <w:t>本标准以下内容使用简称“专业镇”。</w:t>
      </w:r>
    </w:p>
    <w:p w:rsidR="00062FF5" w:rsidRPr="003C59B8" w:rsidRDefault="00062FF5" w:rsidP="00062FF5">
      <w:pPr>
        <w:spacing w:line="360" w:lineRule="auto"/>
        <w:rPr>
          <w:rFonts w:ascii="黑体" w:eastAsia="黑体" w:hAnsi="黑体"/>
          <w:szCs w:val="21"/>
        </w:rPr>
      </w:pPr>
      <w:r>
        <w:rPr>
          <w:rFonts w:ascii="黑体" w:eastAsia="黑体" w:hAnsi="黑体" w:hint="eastAsia"/>
          <w:szCs w:val="21"/>
        </w:rPr>
        <w:t>2</w:t>
      </w:r>
      <w:r w:rsidRPr="003C59B8">
        <w:rPr>
          <w:rFonts w:ascii="黑体" w:eastAsia="黑体" w:hAnsi="黑体"/>
          <w:szCs w:val="21"/>
        </w:rPr>
        <w:t xml:space="preserve">.2  </w:t>
      </w:r>
    </w:p>
    <w:p w:rsidR="00062FF5" w:rsidRPr="003C59B8" w:rsidRDefault="00062FF5" w:rsidP="00062FF5">
      <w:pPr>
        <w:spacing w:line="360" w:lineRule="auto"/>
        <w:ind w:firstLineChars="200" w:firstLine="420"/>
        <w:rPr>
          <w:rFonts w:ascii="黑体" w:eastAsia="黑体" w:hAnsi="黑体"/>
          <w:szCs w:val="21"/>
        </w:rPr>
      </w:pPr>
      <w:r w:rsidRPr="003C59B8">
        <w:rPr>
          <w:rFonts w:ascii="黑体" w:eastAsia="黑体" w:hAnsi="黑体" w:hint="eastAsia"/>
          <w:szCs w:val="21"/>
        </w:rPr>
        <w:t>建设主体  A</w:t>
      </w:r>
      <w:r w:rsidRPr="003C59B8">
        <w:rPr>
          <w:rFonts w:ascii="黑体" w:eastAsia="黑体" w:hAnsi="黑体"/>
          <w:szCs w:val="21"/>
        </w:rPr>
        <w:t>pplication unit</w:t>
      </w:r>
    </w:p>
    <w:p w:rsidR="00062FF5" w:rsidRPr="003C59B8" w:rsidRDefault="00062FF5" w:rsidP="00062FF5">
      <w:pPr>
        <w:spacing w:line="360" w:lineRule="auto"/>
        <w:rPr>
          <w:rFonts w:ascii="宋体"/>
          <w:szCs w:val="21"/>
        </w:rPr>
      </w:pPr>
      <w:r w:rsidRPr="003C59B8">
        <w:rPr>
          <w:rFonts w:ascii="宋体"/>
          <w:szCs w:val="21"/>
        </w:rPr>
        <w:t xml:space="preserve">    </w:t>
      </w:r>
      <w:r w:rsidRPr="003C59B8">
        <w:rPr>
          <w:rFonts w:ascii="宋体" w:hint="eastAsia"/>
          <w:szCs w:val="21"/>
        </w:rPr>
        <w:t>具备相关条件，满足专业镇建设基本要求的建设主体。</w:t>
      </w:r>
    </w:p>
    <w:p w:rsidR="00062FF5" w:rsidRPr="003C59B8" w:rsidRDefault="00062FF5" w:rsidP="00062FF5">
      <w:pPr>
        <w:spacing w:line="360" w:lineRule="auto"/>
        <w:rPr>
          <w:rFonts w:ascii="黑体" w:eastAsia="黑体" w:hAnsi="黑体"/>
          <w:szCs w:val="21"/>
        </w:rPr>
      </w:pPr>
      <w:r>
        <w:rPr>
          <w:rFonts w:ascii="黑体" w:eastAsia="黑体" w:hAnsi="黑体"/>
          <w:szCs w:val="21"/>
        </w:rPr>
        <w:t>2</w:t>
      </w:r>
      <w:bookmarkStart w:id="45" w:name="_GoBack"/>
      <w:bookmarkEnd w:id="45"/>
      <w:r w:rsidRPr="003C59B8">
        <w:rPr>
          <w:rFonts w:ascii="黑体" w:eastAsia="黑体" w:hAnsi="黑体" w:hint="eastAsia"/>
          <w:szCs w:val="21"/>
        </w:rPr>
        <w:t>.3</w:t>
      </w:r>
    </w:p>
    <w:p w:rsidR="00062FF5" w:rsidRPr="003C59B8" w:rsidRDefault="00062FF5" w:rsidP="00062FF5">
      <w:pPr>
        <w:spacing w:line="360" w:lineRule="auto"/>
        <w:ind w:firstLine="480"/>
        <w:rPr>
          <w:rFonts w:ascii="黑体" w:eastAsia="黑体" w:hAnsi="黑体"/>
          <w:szCs w:val="21"/>
        </w:rPr>
      </w:pPr>
      <w:r w:rsidRPr="003C59B8">
        <w:rPr>
          <w:rFonts w:ascii="黑体" w:eastAsia="黑体" w:hAnsi="黑体" w:hint="eastAsia"/>
          <w:szCs w:val="21"/>
        </w:rPr>
        <w:t>产业集聚  I</w:t>
      </w:r>
      <w:r w:rsidRPr="003C59B8">
        <w:rPr>
          <w:rFonts w:ascii="黑体" w:eastAsia="黑体" w:hAnsi="黑体"/>
          <w:szCs w:val="21"/>
        </w:rPr>
        <w:t>ndustry</w:t>
      </w:r>
      <w:r w:rsidRPr="003C59B8">
        <w:rPr>
          <w:rFonts w:ascii="黑体" w:eastAsia="黑体" w:hAnsi="黑体" w:hint="eastAsia"/>
          <w:szCs w:val="21"/>
        </w:rPr>
        <w:t xml:space="preserve"> C</w:t>
      </w:r>
      <w:r w:rsidRPr="003C59B8">
        <w:rPr>
          <w:rFonts w:ascii="黑体" w:eastAsia="黑体" w:hAnsi="黑体"/>
          <w:szCs w:val="21"/>
        </w:rPr>
        <w:t>luster</w:t>
      </w:r>
    </w:p>
    <w:p w:rsidR="00062FF5" w:rsidRPr="006F1311" w:rsidRDefault="00062FF5" w:rsidP="00062FF5">
      <w:pPr>
        <w:spacing w:line="360" w:lineRule="auto"/>
        <w:ind w:firstLineChars="200" w:firstLine="420"/>
        <w:rPr>
          <w:rFonts w:ascii="宋体" w:hint="eastAsia"/>
          <w:sz w:val="18"/>
          <w:szCs w:val="18"/>
        </w:rPr>
      </w:pPr>
      <w:r w:rsidRPr="003C59B8">
        <w:rPr>
          <w:rFonts w:ascii="宋体" w:hint="eastAsia"/>
          <w:szCs w:val="21"/>
        </w:rPr>
        <w:t>指某一特定领域通常是以一个主导产业为主大量联系密切的主体以及相关与支持产业在空间上聚集并形成持续的综合竞争优势的现象。</w:t>
      </w:r>
    </w:p>
    <w:p w:rsidR="00504E5D" w:rsidRPr="00504E5D" w:rsidRDefault="00504E5D" w:rsidP="00AF2059">
      <w:pPr>
        <w:pStyle w:val="a4"/>
        <w:spacing w:before="312" w:after="312" w:line="360" w:lineRule="auto"/>
        <w:rPr>
          <w:rFonts w:hAnsi="黑体"/>
          <w:szCs w:val="21"/>
        </w:rPr>
      </w:pPr>
      <w:bookmarkStart w:id="46" w:name="_Toc12956680"/>
      <w:r w:rsidRPr="00504E5D">
        <w:rPr>
          <w:rFonts w:hAnsi="黑体" w:hint="eastAsia"/>
          <w:szCs w:val="21"/>
        </w:rPr>
        <w:t>专业镇</w:t>
      </w:r>
      <w:r w:rsidRPr="00504E5D">
        <w:rPr>
          <w:rFonts w:hAnsi="黑体"/>
          <w:szCs w:val="21"/>
        </w:rPr>
        <w:t>分类</w:t>
      </w:r>
      <w:bookmarkEnd w:id="44"/>
      <w:bookmarkEnd w:id="46"/>
    </w:p>
    <w:p w:rsidR="00504E5D" w:rsidRPr="00504E5D" w:rsidRDefault="00504E5D" w:rsidP="00504E5D">
      <w:pPr>
        <w:pStyle w:val="2"/>
        <w:rPr>
          <w:rFonts w:ascii="黑体" w:hAnsi="黑体"/>
          <w:b w:val="0"/>
          <w:sz w:val="21"/>
          <w:szCs w:val="21"/>
        </w:rPr>
      </w:pPr>
      <w:bookmarkStart w:id="47" w:name="_Toc490466820"/>
      <w:bookmarkStart w:id="48" w:name="_Toc12956681"/>
      <w:r w:rsidRPr="00504E5D">
        <w:rPr>
          <w:rFonts w:ascii="黑体" w:hAnsi="黑体" w:hint="eastAsia"/>
          <w:b w:val="0"/>
          <w:sz w:val="21"/>
          <w:szCs w:val="21"/>
        </w:rPr>
        <w:t>3.1按发展主要推动力划分</w:t>
      </w:r>
      <w:bookmarkEnd w:id="47"/>
      <w:bookmarkEnd w:id="48"/>
    </w:p>
    <w:p w:rsidR="00504E5D" w:rsidRPr="00504E5D" w:rsidRDefault="002A20BB" w:rsidP="00504E5D">
      <w:pPr>
        <w:spacing w:line="360" w:lineRule="auto"/>
        <w:ind w:firstLineChars="200" w:firstLine="420"/>
        <w:rPr>
          <w:rFonts w:ascii="宋体"/>
          <w:szCs w:val="21"/>
        </w:rPr>
      </w:pPr>
      <w:r>
        <w:rPr>
          <w:rFonts w:ascii="宋体" w:hint="eastAsia"/>
          <w:szCs w:val="21"/>
        </w:rPr>
        <w:t>根据专业镇形成与发展过程中的主要推动力，</w:t>
      </w:r>
      <w:proofErr w:type="gramStart"/>
      <w:r>
        <w:rPr>
          <w:rFonts w:ascii="宋体" w:hint="eastAsia"/>
          <w:szCs w:val="21"/>
        </w:rPr>
        <w:t>专业镇可</w:t>
      </w:r>
      <w:r w:rsidR="00504E5D" w:rsidRPr="00504E5D">
        <w:rPr>
          <w:rFonts w:ascii="宋体" w:hint="eastAsia"/>
          <w:szCs w:val="21"/>
        </w:rPr>
        <w:t>划分</w:t>
      </w:r>
      <w:proofErr w:type="gramEnd"/>
      <w:r w:rsidR="00504E5D" w:rsidRPr="00504E5D">
        <w:rPr>
          <w:rFonts w:ascii="宋体" w:hint="eastAsia"/>
          <w:szCs w:val="21"/>
        </w:rPr>
        <w:t>为</w:t>
      </w:r>
      <w:r>
        <w:rPr>
          <w:rFonts w:ascii="宋体" w:hint="eastAsia"/>
          <w:szCs w:val="21"/>
        </w:rPr>
        <w:t>：</w:t>
      </w:r>
    </w:p>
    <w:p w:rsidR="00504E5D" w:rsidRPr="00504E5D" w:rsidRDefault="003A1AB1" w:rsidP="003A1AB1">
      <w:pPr>
        <w:spacing w:line="360" w:lineRule="auto"/>
        <w:ind w:leftChars="200" w:left="840" w:hangingChars="200" w:hanging="420"/>
        <w:rPr>
          <w:rFonts w:ascii="宋体"/>
          <w:szCs w:val="21"/>
        </w:rPr>
      </w:pPr>
      <w:r w:rsidRPr="00504E5D">
        <w:rPr>
          <w:rFonts w:ascii="宋体"/>
          <w:szCs w:val="21"/>
        </w:rPr>
        <w:t>——</w:t>
      </w:r>
      <w:r w:rsidR="00504E5D" w:rsidRPr="00504E5D">
        <w:rPr>
          <w:rFonts w:ascii="宋体" w:hint="eastAsia"/>
          <w:szCs w:val="21"/>
        </w:rPr>
        <w:t>内生型专业镇，指主要依靠本地自然资源、市场、资本等要素，植根于本地社会经济环境发展起来的专业镇；</w:t>
      </w:r>
    </w:p>
    <w:p w:rsidR="00504E5D" w:rsidRPr="00504E5D" w:rsidRDefault="003A1AB1" w:rsidP="003A1AB1">
      <w:pPr>
        <w:spacing w:line="360" w:lineRule="auto"/>
        <w:ind w:leftChars="200" w:left="840" w:hangingChars="200" w:hanging="420"/>
        <w:rPr>
          <w:rFonts w:ascii="宋体"/>
          <w:szCs w:val="21"/>
        </w:rPr>
      </w:pPr>
      <w:r w:rsidRPr="00504E5D">
        <w:rPr>
          <w:rFonts w:ascii="宋体"/>
          <w:szCs w:val="21"/>
        </w:rPr>
        <w:t>——</w:t>
      </w:r>
      <w:r w:rsidR="00504E5D" w:rsidRPr="00224C48">
        <w:rPr>
          <w:rFonts w:ascii="宋体" w:hint="eastAsia"/>
          <w:szCs w:val="21"/>
        </w:rPr>
        <w:t>外生型专业镇，</w:t>
      </w:r>
      <w:r w:rsidR="00504E5D" w:rsidRPr="00504E5D">
        <w:rPr>
          <w:rFonts w:ascii="宋体" w:hint="eastAsia"/>
          <w:szCs w:val="21"/>
        </w:rPr>
        <w:t>指通过承接产业转移、招商引资，与本地经济存在一定的不相关性，</w:t>
      </w:r>
      <w:r w:rsidR="00504E5D" w:rsidRPr="00504E5D">
        <w:rPr>
          <w:rFonts w:ascii="宋体" w:hint="eastAsia"/>
          <w:szCs w:val="21"/>
        </w:rPr>
        <w:lastRenderedPageBreak/>
        <w:t>服从国际国内产业转移趋势的产业发展起来的专业镇。</w:t>
      </w:r>
    </w:p>
    <w:p w:rsidR="00504E5D" w:rsidRPr="00504E5D" w:rsidRDefault="00504E5D" w:rsidP="00504E5D">
      <w:pPr>
        <w:pStyle w:val="2"/>
        <w:rPr>
          <w:rFonts w:ascii="黑体" w:hAnsi="黑体"/>
          <w:b w:val="0"/>
          <w:sz w:val="21"/>
          <w:szCs w:val="21"/>
        </w:rPr>
      </w:pPr>
      <w:bookmarkStart w:id="49" w:name="_Toc490466821"/>
      <w:bookmarkStart w:id="50" w:name="_Toc12956682"/>
      <w:r w:rsidRPr="00504E5D">
        <w:rPr>
          <w:rFonts w:ascii="黑体" w:hAnsi="黑体" w:hint="eastAsia"/>
          <w:b w:val="0"/>
          <w:sz w:val="21"/>
          <w:szCs w:val="21"/>
        </w:rPr>
        <w:t>3.2按产业的类别划分</w:t>
      </w:r>
      <w:bookmarkEnd w:id="49"/>
      <w:bookmarkEnd w:id="50"/>
    </w:p>
    <w:p w:rsidR="00504E5D" w:rsidRPr="00504E5D" w:rsidRDefault="00504E5D" w:rsidP="00224C48">
      <w:pPr>
        <w:spacing w:line="360" w:lineRule="auto"/>
        <w:ind w:firstLineChars="250" w:firstLine="525"/>
        <w:rPr>
          <w:rFonts w:ascii="宋体"/>
          <w:szCs w:val="21"/>
        </w:rPr>
      </w:pPr>
      <w:r w:rsidRPr="00504E5D">
        <w:rPr>
          <w:rFonts w:ascii="宋体" w:hint="eastAsia"/>
          <w:szCs w:val="21"/>
        </w:rPr>
        <w:t>按照专业镇特色集聚产业在国民经济的三次产业——工业、农业、服务业的归属，</w:t>
      </w:r>
      <w:proofErr w:type="gramStart"/>
      <w:r w:rsidRPr="00504E5D">
        <w:rPr>
          <w:rFonts w:ascii="宋体" w:hint="eastAsia"/>
          <w:szCs w:val="21"/>
        </w:rPr>
        <w:t>专业镇</w:t>
      </w:r>
      <w:r w:rsidR="002A20BB">
        <w:rPr>
          <w:rFonts w:ascii="宋体" w:hint="eastAsia"/>
          <w:szCs w:val="21"/>
        </w:rPr>
        <w:t>可分</w:t>
      </w:r>
      <w:r w:rsidRPr="00504E5D">
        <w:rPr>
          <w:rFonts w:ascii="宋体" w:hint="eastAsia"/>
          <w:szCs w:val="21"/>
        </w:rPr>
        <w:t>为</w:t>
      </w:r>
      <w:proofErr w:type="gramEnd"/>
      <w:r w:rsidR="002A20BB">
        <w:rPr>
          <w:rFonts w:ascii="宋体" w:hint="eastAsia"/>
          <w:szCs w:val="21"/>
        </w:rPr>
        <w:t>：</w:t>
      </w:r>
    </w:p>
    <w:p w:rsidR="00504E5D" w:rsidRPr="00224C48" w:rsidRDefault="003A1AB1" w:rsidP="00224C48">
      <w:pPr>
        <w:spacing w:line="360" w:lineRule="auto"/>
        <w:ind w:firstLine="525"/>
        <w:rPr>
          <w:rFonts w:ascii="宋体"/>
          <w:szCs w:val="21"/>
        </w:rPr>
      </w:pPr>
      <w:r w:rsidRPr="00504E5D">
        <w:rPr>
          <w:rFonts w:ascii="宋体"/>
          <w:szCs w:val="21"/>
        </w:rPr>
        <w:t>——</w:t>
      </w:r>
      <w:r w:rsidR="00224C48">
        <w:rPr>
          <w:rFonts w:ascii="宋体" w:hint="eastAsia"/>
          <w:szCs w:val="21"/>
        </w:rPr>
        <w:t xml:space="preserve"> </w:t>
      </w:r>
      <w:r w:rsidR="00504E5D" w:rsidRPr="00224C48">
        <w:rPr>
          <w:rFonts w:ascii="宋体" w:hint="eastAsia"/>
          <w:szCs w:val="21"/>
        </w:rPr>
        <w:t>工业类专业镇；</w:t>
      </w:r>
    </w:p>
    <w:p w:rsidR="00504E5D" w:rsidRPr="00504E5D" w:rsidRDefault="00504E5D" w:rsidP="00224C48">
      <w:pPr>
        <w:spacing w:line="360" w:lineRule="auto"/>
        <w:ind w:firstLineChars="250" w:firstLine="525"/>
        <w:rPr>
          <w:rFonts w:ascii="宋体"/>
          <w:szCs w:val="21"/>
        </w:rPr>
      </w:pPr>
      <w:r w:rsidRPr="00504E5D">
        <w:rPr>
          <w:rFonts w:ascii="宋体"/>
          <w:szCs w:val="21"/>
        </w:rPr>
        <w:t>——</w:t>
      </w:r>
      <w:r w:rsidR="00224C48">
        <w:rPr>
          <w:rFonts w:ascii="宋体" w:hint="eastAsia"/>
          <w:szCs w:val="21"/>
        </w:rPr>
        <w:t xml:space="preserve"> </w:t>
      </w:r>
      <w:r w:rsidRPr="00504E5D">
        <w:rPr>
          <w:rFonts w:ascii="宋体" w:hint="eastAsia"/>
          <w:szCs w:val="21"/>
        </w:rPr>
        <w:t>农业类专业镇；</w:t>
      </w:r>
    </w:p>
    <w:p w:rsidR="00504E5D" w:rsidRPr="00224C48" w:rsidRDefault="003A1AB1" w:rsidP="00224C48">
      <w:pPr>
        <w:spacing w:line="360" w:lineRule="auto"/>
        <w:ind w:firstLine="525"/>
        <w:rPr>
          <w:rFonts w:ascii="宋体"/>
          <w:szCs w:val="21"/>
        </w:rPr>
      </w:pPr>
      <w:r w:rsidRPr="00504E5D">
        <w:rPr>
          <w:rFonts w:ascii="宋体"/>
          <w:szCs w:val="21"/>
        </w:rPr>
        <w:t>——</w:t>
      </w:r>
      <w:r w:rsidR="00224C48">
        <w:rPr>
          <w:rFonts w:ascii="宋体" w:hint="eastAsia"/>
          <w:szCs w:val="21"/>
        </w:rPr>
        <w:t xml:space="preserve"> </w:t>
      </w:r>
      <w:r w:rsidR="00504E5D" w:rsidRPr="00224C48">
        <w:rPr>
          <w:rFonts w:ascii="宋体" w:hint="eastAsia"/>
          <w:szCs w:val="21"/>
        </w:rPr>
        <w:t>服务业类专业镇。</w:t>
      </w:r>
    </w:p>
    <w:p w:rsidR="00504E5D" w:rsidRPr="00504E5D" w:rsidRDefault="00504E5D" w:rsidP="00504E5D">
      <w:pPr>
        <w:pStyle w:val="2"/>
        <w:rPr>
          <w:rFonts w:ascii="黑体" w:hAnsi="黑体"/>
          <w:b w:val="0"/>
          <w:sz w:val="21"/>
          <w:szCs w:val="21"/>
        </w:rPr>
      </w:pPr>
      <w:bookmarkStart w:id="51" w:name="_Toc490466822"/>
      <w:bookmarkStart w:id="52" w:name="_Toc12956683"/>
      <w:r w:rsidRPr="00504E5D">
        <w:rPr>
          <w:rFonts w:ascii="黑体" w:hAnsi="黑体"/>
          <w:b w:val="0"/>
          <w:sz w:val="21"/>
          <w:szCs w:val="21"/>
        </w:rPr>
        <w:t>3.3</w:t>
      </w:r>
      <w:r w:rsidRPr="00504E5D">
        <w:rPr>
          <w:rFonts w:ascii="黑体" w:hAnsi="黑体" w:hint="eastAsia"/>
          <w:b w:val="0"/>
          <w:sz w:val="21"/>
          <w:szCs w:val="21"/>
        </w:rPr>
        <w:t>按产业技术含量层次</w:t>
      </w:r>
      <w:bookmarkEnd w:id="51"/>
      <w:r w:rsidR="00224C48">
        <w:rPr>
          <w:rFonts w:ascii="黑体" w:hAnsi="黑体" w:hint="eastAsia"/>
          <w:b w:val="0"/>
          <w:sz w:val="21"/>
          <w:szCs w:val="21"/>
        </w:rPr>
        <w:t>划分</w:t>
      </w:r>
      <w:bookmarkEnd w:id="52"/>
    </w:p>
    <w:p w:rsidR="00504E5D" w:rsidRPr="00504E5D" w:rsidRDefault="002A20BB" w:rsidP="00504E5D">
      <w:pPr>
        <w:spacing w:line="360" w:lineRule="auto"/>
        <w:ind w:firstLineChars="200" w:firstLine="420"/>
        <w:rPr>
          <w:rFonts w:ascii="宋体"/>
          <w:szCs w:val="21"/>
        </w:rPr>
      </w:pPr>
      <w:r>
        <w:rPr>
          <w:rFonts w:ascii="宋体" w:hint="eastAsia"/>
          <w:szCs w:val="21"/>
        </w:rPr>
        <w:t>根据</w:t>
      </w:r>
      <w:r>
        <w:rPr>
          <w:rFonts w:ascii="宋体"/>
          <w:szCs w:val="21"/>
        </w:rPr>
        <w:t>产业技术含量的层次</w:t>
      </w:r>
      <w:r>
        <w:rPr>
          <w:rFonts w:ascii="宋体" w:hint="eastAsia"/>
          <w:szCs w:val="21"/>
        </w:rPr>
        <w:t>，</w:t>
      </w:r>
      <w:proofErr w:type="gramStart"/>
      <w:r w:rsidR="00504E5D" w:rsidRPr="00504E5D">
        <w:rPr>
          <w:rFonts w:ascii="宋体" w:hint="eastAsia"/>
          <w:szCs w:val="21"/>
        </w:rPr>
        <w:t>专业镇可分为</w:t>
      </w:r>
      <w:proofErr w:type="gramEnd"/>
      <w:r>
        <w:rPr>
          <w:rFonts w:ascii="宋体" w:hint="eastAsia"/>
          <w:szCs w:val="21"/>
        </w:rPr>
        <w:t>：</w:t>
      </w:r>
    </w:p>
    <w:p w:rsidR="00504E5D" w:rsidRPr="00504E5D" w:rsidRDefault="00504E5D" w:rsidP="00224C48">
      <w:pPr>
        <w:spacing w:line="360" w:lineRule="auto"/>
        <w:ind w:firstLineChars="250" w:firstLine="525"/>
        <w:rPr>
          <w:rFonts w:ascii="宋体"/>
          <w:szCs w:val="21"/>
        </w:rPr>
      </w:pPr>
      <w:r w:rsidRPr="00504E5D">
        <w:rPr>
          <w:rFonts w:ascii="宋体"/>
          <w:szCs w:val="21"/>
        </w:rPr>
        <w:t>——</w:t>
      </w:r>
      <w:r w:rsidRPr="00224C48">
        <w:rPr>
          <w:rFonts w:ascii="宋体" w:hint="eastAsia"/>
          <w:szCs w:val="21"/>
        </w:rPr>
        <w:t>农业生产型专业镇。</w:t>
      </w:r>
      <w:r w:rsidRPr="00504E5D">
        <w:rPr>
          <w:rFonts w:ascii="宋体" w:hint="eastAsia"/>
          <w:szCs w:val="21"/>
        </w:rPr>
        <w:t>农业生产型专业镇是指主要以农业生产、加工为主的专业镇；</w:t>
      </w:r>
    </w:p>
    <w:p w:rsidR="00504E5D" w:rsidRPr="00504E5D" w:rsidRDefault="00504E5D" w:rsidP="003A1AB1">
      <w:pPr>
        <w:spacing w:line="360" w:lineRule="auto"/>
        <w:ind w:leftChars="250" w:left="945" w:hangingChars="200" w:hanging="420"/>
        <w:rPr>
          <w:rFonts w:ascii="宋体"/>
          <w:szCs w:val="21"/>
        </w:rPr>
      </w:pPr>
      <w:r w:rsidRPr="00504E5D">
        <w:rPr>
          <w:rFonts w:ascii="宋体"/>
          <w:szCs w:val="21"/>
        </w:rPr>
        <w:t>——</w:t>
      </w:r>
      <w:r w:rsidRPr="00224C48">
        <w:rPr>
          <w:rFonts w:ascii="宋体" w:hint="eastAsia"/>
          <w:szCs w:val="21"/>
        </w:rPr>
        <w:t>传统制造业型专业镇。</w:t>
      </w:r>
      <w:r w:rsidRPr="00504E5D">
        <w:rPr>
          <w:rFonts w:ascii="宋体" w:hint="eastAsia"/>
          <w:szCs w:val="21"/>
        </w:rPr>
        <w:t>传统制造业型专业镇是指技术附加值较低、产业层次较低、可持续能力不强专业镇，主要是指域内指导产业以纺织、服装、五金、玩具等传统制造业专业镇；</w:t>
      </w:r>
    </w:p>
    <w:p w:rsidR="00504E5D" w:rsidRPr="00504E5D" w:rsidRDefault="00504E5D" w:rsidP="003A1AB1">
      <w:pPr>
        <w:spacing w:line="360" w:lineRule="auto"/>
        <w:ind w:leftChars="250" w:left="945" w:hangingChars="200" w:hanging="420"/>
        <w:rPr>
          <w:rFonts w:ascii="宋体"/>
          <w:szCs w:val="21"/>
        </w:rPr>
      </w:pPr>
      <w:r w:rsidRPr="00224C48">
        <w:rPr>
          <w:rFonts w:ascii="宋体"/>
          <w:szCs w:val="21"/>
        </w:rPr>
        <w:t>——</w:t>
      </w:r>
      <w:r w:rsidRPr="00224C48">
        <w:rPr>
          <w:rFonts w:ascii="宋体" w:hint="eastAsia"/>
          <w:szCs w:val="21"/>
        </w:rPr>
        <w:t>高新技术产业型专业镇。</w:t>
      </w:r>
      <w:r w:rsidRPr="00504E5D">
        <w:rPr>
          <w:rFonts w:ascii="宋体" w:hint="eastAsia"/>
          <w:szCs w:val="21"/>
        </w:rPr>
        <w:t>高新技术专业镇是指域内的指导产业以高新技术产业为主的专业镇，主要包括电子信息、新材料、生物制药等产业；</w:t>
      </w:r>
    </w:p>
    <w:p w:rsidR="00504E5D" w:rsidRPr="00504E5D" w:rsidRDefault="00504E5D" w:rsidP="003A1AB1">
      <w:pPr>
        <w:spacing w:line="360" w:lineRule="auto"/>
        <w:ind w:leftChars="250" w:left="945" w:hangingChars="200" w:hanging="420"/>
        <w:rPr>
          <w:rFonts w:ascii="宋体"/>
          <w:szCs w:val="21"/>
        </w:rPr>
      </w:pPr>
      <w:r w:rsidRPr="00504E5D">
        <w:rPr>
          <w:rFonts w:ascii="宋体"/>
          <w:szCs w:val="21"/>
        </w:rPr>
        <w:t>—</w:t>
      </w:r>
      <w:r w:rsidRPr="00224C48">
        <w:rPr>
          <w:rFonts w:ascii="宋体"/>
          <w:szCs w:val="21"/>
        </w:rPr>
        <w:t>—</w:t>
      </w:r>
      <w:r w:rsidRPr="00224C48">
        <w:rPr>
          <w:rFonts w:ascii="宋体" w:hint="eastAsia"/>
          <w:szCs w:val="21"/>
        </w:rPr>
        <w:t>服务业型</w:t>
      </w:r>
      <w:r w:rsidR="00224C48" w:rsidRPr="00224C48">
        <w:rPr>
          <w:rFonts w:ascii="宋体" w:hint="eastAsia"/>
          <w:szCs w:val="21"/>
        </w:rPr>
        <w:t>专业镇</w:t>
      </w:r>
      <w:r w:rsidRPr="00504E5D">
        <w:rPr>
          <w:rFonts w:ascii="宋体" w:hint="eastAsia"/>
          <w:szCs w:val="21"/>
        </w:rPr>
        <w:t>。服务业型专业镇是指域内专门从事无形产品生产或者为有形产品提供劳动服务的专业镇，主要包括旅游、物流、专业商业服务等产业。</w:t>
      </w:r>
    </w:p>
    <w:p w:rsidR="00504E5D" w:rsidRPr="00504E5D" w:rsidRDefault="00504E5D" w:rsidP="00504E5D">
      <w:pPr>
        <w:pStyle w:val="2"/>
        <w:rPr>
          <w:rFonts w:ascii="黑体" w:hAnsi="黑体"/>
          <w:b w:val="0"/>
          <w:sz w:val="21"/>
          <w:szCs w:val="21"/>
        </w:rPr>
      </w:pPr>
      <w:bookmarkStart w:id="53" w:name="_Toc490466823"/>
      <w:bookmarkStart w:id="54" w:name="_Toc12956684"/>
      <w:r w:rsidRPr="00504E5D">
        <w:rPr>
          <w:rFonts w:ascii="黑体" w:hAnsi="黑体"/>
          <w:b w:val="0"/>
          <w:sz w:val="21"/>
          <w:szCs w:val="21"/>
        </w:rPr>
        <w:t>3.4</w:t>
      </w:r>
      <w:r w:rsidRPr="00504E5D">
        <w:rPr>
          <w:rFonts w:ascii="黑体" w:hAnsi="黑体" w:hint="eastAsia"/>
          <w:b w:val="0"/>
          <w:sz w:val="21"/>
          <w:szCs w:val="21"/>
        </w:rPr>
        <w:t>按所在区位</w:t>
      </w:r>
      <w:bookmarkEnd w:id="53"/>
      <w:r w:rsidR="00224C48">
        <w:rPr>
          <w:rFonts w:ascii="黑体" w:hAnsi="黑体" w:hint="eastAsia"/>
          <w:b w:val="0"/>
          <w:sz w:val="21"/>
          <w:szCs w:val="21"/>
        </w:rPr>
        <w:t>划分</w:t>
      </w:r>
      <w:bookmarkEnd w:id="54"/>
    </w:p>
    <w:p w:rsidR="00504E5D" w:rsidRPr="00504E5D" w:rsidRDefault="00D3233A" w:rsidP="00504E5D">
      <w:pPr>
        <w:spacing w:line="360" w:lineRule="auto"/>
        <w:ind w:firstLineChars="200" w:firstLine="420"/>
        <w:rPr>
          <w:rFonts w:ascii="宋体"/>
          <w:szCs w:val="21"/>
        </w:rPr>
      </w:pPr>
      <w:r>
        <w:rPr>
          <w:rFonts w:ascii="宋体" w:hint="eastAsia"/>
          <w:szCs w:val="21"/>
        </w:rPr>
        <w:t>按照</w:t>
      </w:r>
      <w:r w:rsidR="00504E5D" w:rsidRPr="00504E5D">
        <w:rPr>
          <w:rFonts w:ascii="宋体" w:hint="eastAsia"/>
          <w:szCs w:val="21"/>
        </w:rPr>
        <w:t>区域统计划分</w:t>
      </w:r>
      <w:r w:rsidR="008270C3">
        <w:rPr>
          <w:rFonts w:ascii="宋体" w:hint="eastAsia"/>
          <w:szCs w:val="21"/>
        </w:rPr>
        <w:t>，</w:t>
      </w:r>
      <w:proofErr w:type="gramStart"/>
      <w:r w:rsidR="00504E5D" w:rsidRPr="00504E5D">
        <w:rPr>
          <w:rFonts w:ascii="宋体" w:hint="eastAsia"/>
          <w:szCs w:val="21"/>
        </w:rPr>
        <w:t>专业镇</w:t>
      </w:r>
      <w:r w:rsidR="008270C3">
        <w:rPr>
          <w:rFonts w:ascii="宋体" w:hint="eastAsia"/>
          <w:szCs w:val="21"/>
        </w:rPr>
        <w:t>可</w:t>
      </w:r>
      <w:r w:rsidR="00504E5D" w:rsidRPr="00504E5D">
        <w:rPr>
          <w:rFonts w:ascii="宋体" w:hint="eastAsia"/>
          <w:szCs w:val="21"/>
        </w:rPr>
        <w:t>分为</w:t>
      </w:r>
      <w:proofErr w:type="gramEnd"/>
      <w:r w:rsidR="00224C48">
        <w:rPr>
          <w:rFonts w:ascii="宋体" w:hint="eastAsia"/>
          <w:szCs w:val="21"/>
        </w:rPr>
        <w:t>：</w:t>
      </w:r>
    </w:p>
    <w:p w:rsidR="00504E5D" w:rsidRPr="00504E5D" w:rsidRDefault="00504E5D" w:rsidP="00224C48">
      <w:pPr>
        <w:spacing w:line="360" w:lineRule="auto"/>
        <w:ind w:firstLineChars="250" w:firstLine="525"/>
        <w:rPr>
          <w:rFonts w:ascii="宋体"/>
          <w:szCs w:val="21"/>
        </w:rPr>
      </w:pPr>
      <w:r w:rsidRPr="00504E5D">
        <w:rPr>
          <w:rFonts w:ascii="宋体"/>
          <w:szCs w:val="21"/>
        </w:rPr>
        <w:t>——</w:t>
      </w:r>
      <w:r w:rsidRPr="00504E5D">
        <w:rPr>
          <w:rFonts w:ascii="宋体" w:hint="eastAsia"/>
          <w:szCs w:val="21"/>
        </w:rPr>
        <w:t>珠三角地区专业镇；</w:t>
      </w:r>
    </w:p>
    <w:p w:rsidR="00504E5D" w:rsidRPr="00504E5D" w:rsidRDefault="00504E5D" w:rsidP="00224C48">
      <w:pPr>
        <w:spacing w:line="360" w:lineRule="auto"/>
        <w:ind w:firstLineChars="250" w:firstLine="525"/>
        <w:rPr>
          <w:rFonts w:ascii="宋体"/>
          <w:szCs w:val="21"/>
        </w:rPr>
      </w:pPr>
      <w:r w:rsidRPr="00504E5D">
        <w:rPr>
          <w:rFonts w:ascii="宋体"/>
          <w:szCs w:val="21"/>
        </w:rPr>
        <w:t>——</w:t>
      </w:r>
      <w:r w:rsidRPr="00504E5D">
        <w:rPr>
          <w:rFonts w:ascii="宋体" w:hint="eastAsia"/>
          <w:szCs w:val="21"/>
        </w:rPr>
        <w:t>粤东地区专业镇；</w:t>
      </w:r>
    </w:p>
    <w:p w:rsidR="00504E5D" w:rsidRPr="00504E5D" w:rsidRDefault="00504E5D" w:rsidP="00224C48">
      <w:pPr>
        <w:spacing w:line="360" w:lineRule="auto"/>
        <w:ind w:firstLineChars="250" w:firstLine="525"/>
        <w:rPr>
          <w:rFonts w:ascii="宋体"/>
          <w:szCs w:val="21"/>
        </w:rPr>
      </w:pPr>
      <w:r w:rsidRPr="00504E5D">
        <w:rPr>
          <w:rFonts w:ascii="宋体"/>
          <w:szCs w:val="21"/>
        </w:rPr>
        <w:t>——</w:t>
      </w:r>
      <w:r w:rsidRPr="00504E5D">
        <w:rPr>
          <w:rFonts w:ascii="宋体" w:hint="eastAsia"/>
          <w:szCs w:val="21"/>
        </w:rPr>
        <w:t>粤西地区专业镇；</w:t>
      </w:r>
    </w:p>
    <w:p w:rsidR="00504E5D" w:rsidRPr="00504E5D" w:rsidRDefault="00504E5D" w:rsidP="00224C48">
      <w:pPr>
        <w:spacing w:line="360" w:lineRule="auto"/>
        <w:ind w:firstLineChars="250" w:firstLine="525"/>
        <w:rPr>
          <w:rFonts w:ascii="宋体"/>
          <w:szCs w:val="21"/>
        </w:rPr>
      </w:pPr>
      <w:r w:rsidRPr="00504E5D">
        <w:rPr>
          <w:rFonts w:ascii="宋体"/>
          <w:szCs w:val="21"/>
        </w:rPr>
        <w:t>——</w:t>
      </w:r>
      <w:r w:rsidRPr="00504E5D">
        <w:rPr>
          <w:rFonts w:ascii="宋体" w:hint="eastAsia"/>
          <w:szCs w:val="21"/>
        </w:rPr>
        <w:t>粤北地区专业镇。</w:t>
      </w:r>
    </w:p>
    <w:p w:rsidR="00543476" w:rsidRPr="00504E5D" w:rsidRDefault="00543476" w:rsidP="00504E5D">
      <w:pPr>
        <w:pStyle w:val="a4"/>
        <w:spacing w:before="312" w:after="312" w:line="360" w:lineRule="auto"/>
        <w:rPr>
          <w:rFonts w:hAnsi="黑体"/>
          <w:szCs w:val="21"/>
        </w:rPr>
      </w:pPr>
      <w:bookmarkStart w:id="55" w:name="_Toc490466817"/>
      <w:bookmarkStart w:id="56" w:name="_Toc12956685"/>
      <w:r w:rsidRPr="00504E5D">
        <w:rPr>
          <w:rFonts w:hAnsi="黑体" w:hint="eastAsia"/>
          <w:szCs w:val="21"/>
        </w:rPr>
        <w:t>专业镇特征</w:t>
      </w:r>
      <w:bookmarkEnd w:id="55"/>
      <w:bookmarkEnd w:id="56"/>
    </w:p>
    <w:p w:rsidR="00AF245A" w:rsidRPr="00AF245A" w:rsidRDefault="00AF245A" w:rsidP="00AF245A">
      <w:pPr>
        <w:pStyle w:val="2"/>
        <w:rPr>
          <w:rFonts w:ascii="黑体" w:hAnsi="黑体"/>
          <w:b w:val="0"/>
          <w:sz w:val="21"/>
          <w:szCs w:val="21"/>
        </w:rPr>
      </w:pPr>
      <w:bookmarkStart w:id="57" w:name="_Toc12956686"/>
      <w:r w:rsidRPr="00AF245A">
        <w:rPr>
          <w:rFonts w:ascii="黑体" w:hAnsi="黑体" w:hint="eastAsia"/>
          <w:b w:val="0"/>
          <w:sz w:val="21"/>
          <w:szCs w:val="21"/>
        </w:rPr>
        <w:lastRenderedPageBreak/>
        <w:t>4.1</w:t>
      </w:r>
      <w:r>
        <w:rPr>
          <w:rFonts w:ascii="黑体" w:hAnsi="黑体" w:hint="eastAsia"/>
          <w:b w:val="0"/>
          <w:sz w:val="21"/>
          <w:szCs w:val="21"/>
        </w:rPr>
        <w:t>行政区域独立</w:t>
      </w:r>
      <w:bookmarkEnd w:id="57"/>
    </w:p>
    <w:p w:rsidR="00543476" w:rsidRPr="00224C48" w:rsidRDefault="00543476" w:rsidP="00AF245A">
      <w:pPr>
        <w:spacing w:line="360" w:lineRule="auto"/>
        <w:ind w:firstLineChars="200" w:firstLine="420"/>
        <w:rPr>
          <w:rFonts w:ascii="宋体"/>
          <w:szCs w:val="21"/>
        </w:rPr>
      </w:pPr>
      <w:r w:rsidRPr="00224C48">
        <w:rPr>
          <w:rFonts w:ascii="宋体" w:hint="eastAsia"/>
          <w:szCs w:val="21"/>
        </w:rPr>
        <w:t>专业镇在地域上是一个行政镇（街道，特殊情况下可以是区或县级单位），是按国家行政建制设立的一个行政区域。</w:t>
      </w:r>
    </w:p>
    <w:p w:rsidR="00AF245A" w:rsidRPr="00AF245A" w:rsidRDefault="00AF245A" w:rsidP="00AF245A">
      <w:pPr>
        <w:pStyle w:val="2"/>
        <w:rPr>
          <w:rFonts w:ascii="黑体" w:hAnsi="黑体"/>
          <w:b w:val="0"/>
          <w:sz w:val="21"/>
          <w:szCs w:val="21"/>
        </w:rPr>
      </w:pPr>
      <w:bookmarkStart w:id="58" w:name="_Toc12956687"/>
      <w:r w:rsidRPr="00AF245A">
        <w:rPr>
          <w:rFonts w:ascii="黑体" w:hAnsi="黑体" w:hint="eastAsia"/>
          <w:b w:val="0"/>
          <w:sz w:val="21"/>
          <w:szCs w:val="21"/>
        </w:rPr>
        <w:t>4.2</w:t>
      </w:r>
      <w:r>
        <w:rPr>
          <w:rFonts w:ascii="黑体" w:hAnsi="黑体" w:hint="eastAsia"/>
          <w:b w:val="0"/>
          <w:sz w:val="21"/>
          <w:szCs w:val="21"/>
        </w:rPr>
        <w:t>特色产业集聚</w:t>
      </w:r>
      <w:bookmarkEnd w:id="58"/>
    </w:p>
    <w:p w:rsidR="00543476" w:rsidRPr="00224C48" w:rsidRDefault="00296163" w:rsidP="00AF245A">
      <w:pPr>
        <w:spacing w:line="360" w:lineRule="auto"/>
        <w:ind w:firstLineChars="200" w:firstLine="420"/>
        <w:rPr>
          <w:rFonts w:ascii="宋体"/>
          <w:szCs w:val="21"/>
        </w:rPr>
      </w:pPr>
      <w:r>
        <w:rPr>
          <w:rFonts w:ascii="宋体" w:hint="eastAsia"/>
          <w:szCs w:val="21"/>
        </w:rPr>
        <w:t>专业镇在辖内，应</w:t>
      </w:r>
      <w:r w:rsidR="00543476" w:rsidRPr="00224C48">
        <w:rPr>
          <w:rFonts w:ascii="宋体" w:hint="eastAsia"/>
          <w:szCs w:val="21"/>
        </w:rPr>
        <w:t>是一个或几个特色产业作为经济主导，并以主导产业为核心，形成明显的中小企业集聚效应，各企业沿着产业</w:t>
      </w:r>
      <w:proofErr w:type="gramStart"/>
      <w:r w:rsidR="00543476" w:rsidRPr="00224C48">
        <w:rPr>
          <w:rFonts w:ascii="宋体" w:hint="eastAsia"/>
          <w:szCs w:val="21"/>
        </w:rPr>
        <w:t>链形成</w:t>
      </w:r>
      <w:proofErr w:type="gramEnd"/>
      <w:r w:rsidR="00543476" w:rsidRPr="00224C48">
        <w:rPr>
          <w:rFonts w:ascii="宋体" w:hint="eastAsia"/>
          <w:szCs w:val="21"/>
        </w:rPr>
        <w:t>分工协作体系。</w:t>
      </w:r>
    </w:p>
    <w:p w:rsidR="00AF245A" w:rsidRPr="00AF245A" w:rsidRDefault="00AF245A" w:rsidP="00AF245A">
      <w:pPr>
        <w:pStyle w:val="2"/>
        <w:rPr>
          <w:rFonts w:ascii="黑体" w:hAnsi="黑体"/>
          <w:b w:val="0"/>
          <w:sz w:val="21"/>
          <w:szCs w:val="21"/>
        </w:rPr>
      </w:pPr>
      <w:bookmarkStart w:id="59" w:name="_Toc12956688"/>
      <w:r w:rsidRPr="00AF245A">
        <w:rPr>
          <w:rFonts w:ascii="黑体" w:hAnsi="黑体" w:hint="eastAsia"/>
          <w:b w:val="0"/>
          <w:sz w:val="21"/>
          <w:szCs w:val="21"/>
        </w:rPr>
        <w:t>4.3</w:t>
      </w:r>
      <w:r>
        <w:rPr>
          <w:rFonts w:ascii="黑体" w:hAnsi="黑体" w:hint="eastAsia"/>
          <w:b w:val="0"/>
          <w:sz w:val="21"/>
          <w:szCs w:val="21"/>
        </w:rPr>
        <w:t>专业化配套齐全</w:t>
      </w:r>
      <w:bookmarkEnd w:id="59"/>
    </w:p>
    <w:p w:rsidR="00543476" w:rsidRPr="00224C48" w:rsidRDefault="00296163" w:rsidP="00296163">
      <w:pPr>
        <w:spacing w:line="360" w:lineRule="auto"/>
        <w:ind w:firstLineChars="200" w:firstLine="420"/>
        <w:rPr>
          <w:rFonts w:ascii="宋体"/>
          <w:szCs w:val="21"/>
        </w:rPr>
      </w:pPr>
      <w:r>
        <w:rPr>
          <w:rFonts w:ascii="宋体" w:hint="eastAsia"/>
          <w:szCs w:val="21"/>
        </w:rPr>
        <w:t>专业镇市场与产业应</w:t>
      </w:r>
      <w:r w:rsidR="00543476" w:rsidRPr="00224C48">
        <w:rPr>
          <w:rFonts w:ascii="宋体" w:hint="eastAsia"/>
          <w:szCs w:val="21"/>
        </w:rPr>
        <w:t>是联动的，专业镇拥有专业市场，有依托和经济基础，产业生产、供应、销售一条龙，科技研究、加工制造、经营贸易一体化。产业促进市场完善，市场带动产业进一步发展，逐步形成互为依托、联动发展的专业化协助体系。</w:t>
      </w:r>
    </w:p>
    <w:p w:rsidR="00AF245A" w:rsidRPr="00AF245A" w:rsidRDefault="00AF245A" w:rsidP="00AF245A">
      <w:pPr>
        <w:pStyle w:val="2"/>
        <w:rPr>
          <w:rFonts w:ascii="黑体" w:hAnsi="黑体"/>
          <w:b w:val="0"/>
          <w:sz w:val="21"/>
          <w:szCs w:val="21"/>
        </w:rPr>
      </w:pPr>
      <w:bookmarkStart w:id="60" w:name="_Toc12956689"/>
      <w:r w:rsidRPr="00AF245A">
        <w:rPr>
          <w:rFonts w:ascii="黑体" w:hAnsi="黑体" w:hint="eastAsia"/>
          <w:b w:val="0"/>
          <w:sz w:val="21"/>
          <w:szCs w:val="21"/>
        </w:rPr>
        <w:t>4.4</w:t>
      </w:r>
      <w:r>
        <w:rPr>
          <w:rFonts w:ascii="黑体" w:hAnsi="黑体" w:hint="eastAsia"/>
          <w:b w:val="0"/>
          <w:sz w:val="21"/>
          <w:szCs w:val="21"/>
        </w:rPr>
        <w:t>协同创新发展</w:t>
      </w:r>
      <w:bookmarkEnd w:id="60"/>
    </w:p>
    <w:p w:rsidR="00543476" w:rsidRPr="00504E5D" w:rsidRDefault="00543476" w:rsidP="00AF245A">
      <w:pPr>
        <w:spacing w:line="360" w:lineRule="auto"/>
        <w:ind w:firstLineChars="200" w:firstLine="420"/>
        <w:rPr>
          <w:rFonts w:ascii="宋体"/>
          <w:szCs w:val="21"/>
        </w:rPr>
      </w:pPr>
      <w:r w:rsidRPr="00504E5D">
        <w:rPr>
          <w:rFonts w:ascii="宋体" w:hint="eastAsia"/>
          <w:szCs w:val="21"/>
        </w:rPr>
        <w:t>技术创新、科技成果创新与转化是推动专业镇产业升级的重要部分，</w:t>
      </w:r>
      <w:r w:rsidR="00C54C6D" w:rsidRPr="00504E5D">
        <w:rPr>
          <w:rFonts w:ascii="宋体" w:hint="eastAsia"/>
          <w:szCs w:val="21"/>
        </w:rPr>
        <w:t>专业</w:t>
      </w:r>
      <w:proofErr w:type="gramStart"/>
      <w:r w:rsidR="00C54C6D" w:rsidRPr="00504E5D">
        <w:rPr>
          <w:rFonts w:ascii="宋体" w:hint="eastAsia"/>
          <w:szCs w:val="21"/>
        </w:rPr>
        <w:t>镇创新</w:t>
      </w:r>
      <w:proofErr w:type="gramEnd"/>
      <w:r w:rsidR="00C54C6D" w:rsidRPr="00504E5D">
        <w:rPr>
          <w:rFonts w:ascii="宋体" w:hint="eastAsia"/>
          <w:szCs w:val="21"/>
        </w:rPr>
        <w:t>发展</w:t>
      </w:r>
      <w:r w:rsidR="00C54C6D">
        <w:rPr>
          <w:rFonts w:ascii="宋体" w:hint="eastAsia"/>
          <w:szCs w:val="21"/>
        </w:rPr>
        <w:t>需</w:t>
      </w:r>
      <w:r w:rsidRPr="00504E5D">
        <w:rPr>
          <w:rFonts w:ascii="宋体" w:hint="eastAsia"/>
          <w:szCs w:val="21"/>
        </w:rPr>
        <w:t>建立技术创新服务平台和科技创新服务体系。</w:t>
      </w:r>
    </w:p>
    <w:p w:rsidR="00543476" w:rsidRPr="00504E5D" w:rsidRDefault="0049732D" w:rsidP="00504E5D">
      <w:pPr>
        <w:pStyle w:val="a4"/>
        <w:spacing w:before="312" w:after="312" w:line="360" w:lineRule="auto"/>
        <w:rPr>
          <w:rFonts w:hAnsi="黑体"/>
          <w:szCs w:val="21"/>
        </w:rPr>
      </w:pPr>
      <w:bookmarkStart w:id="61" w:name="_Toc490466818"/>
      <w:bookmarkStart w:id="62" w:name="_Toc12956690"/>
      <w:r>
        <w:rPr>
          <w:rFonts w:hAnsi="黑体" w:hint="eastAsia"/>
          <w:szCs w:val="21"/>
        </w:rPr>
        <w:t>建设</w:t>
      </w:r>
      <w:r w:rsidR="00543476" w:rsidRPr="00504E5D">
        <w:rPr>
          <w:rFonts w:hAnsi="黑体" w:hint="eastAsia"/>
          <w:szCs w:val="21"/>
        </w:rPr>
        <w:t>原则</w:t>
      </w:r>
      <w:bookmarkEnd w:id="61"/>
      <w:bookmarkEnd w:id="62"/>
    </w:p>
    <w:p w:rsidR="00543476" w:rsidRPr="00224C48" w:rsidRDefault="00224C48" w:rsidP="00224C48">
      <w:pPr>
        <w:pStyle w:val="2"/>
        <w:rPr>
          <w:rFonts w:ascii="黑体" w:hAnsi="黑体"/>
          <w:b w:val="0"/>
          <w:sz w:val="21"/>
          <w:szCs w:val="21"/>
        </w:rPr>
      </w:pPr>
      <w:bookmarkStart w:id="63" w:name="_Toc12956691"/>
      <w:r w:rsidRPr="00224C48">
        <w:rPr>
          <w:rFonts w:ascii="黑体" w:hAnsi="黑体" w:hint="eastAsia"/>
          <w:b w:val="0"/>
          <w:sz w:val="21"/>
          <w:szCs w:val="21"/>
        </w:rPr>
        <w:t>5.1坚持</w:t>
      </w:r>
      <w:proofErr w:type="gramStart"/>
      <w:r w:rsidRPr="00224C48">
        <w:rPr>
          <w:rFonts w:ascii="黑体" w:hAnsi="黑体" w:hint="eastAsia"/>
          <w:b w:val="0"/>
          <w:sz w:val="21"/>
          <w:szCs w:val="21"/>
        </w:rPr>
        <w:t>集群化</w:t>
      </w:r>
      <w:proofErr w:type="gramEnd"/>
      <w:r w:rsidRPr="00224C48">
        <w:rPr>
          <w:rFonts w:ascii="黑体" w:hAnsi="黑体" w:hint="eastAsia"/>
          <w:b w:val="0"/>
          <w:sz w:val="21"/>
          <w:szCs w:val="21"/>
        </w:rPr>
        <w:t>发展</w:t>
      </w:r>
      <w:bookmarkEnd w:id="63"/>
    </w:p>
    <w:p w:rsidR="00543476" w:rsidRPr="00504E5D" w:rsidRDefault="0086616B" w:rsidP="00504E5D">
      <w:pPr>
        <w:spacing w:line="360" w:lineRule="auto"/>
        <w:ind w:firstLineChars="200" w:firstLine="420"/>
        <w:rPr>
          <w:rFonts w:ascii="宋体"/>
          <w:szCs w:val="21"/>
        </w:rPr>
      </w:pPr>
      <w:r>
        <w:rPr>
          <w:rFonts w:ascii="宋体" w:hint="eastAsia"/>
          <w:szCs w:val="21"/>
        </w:rPr>
        <w:t>应</w:t>
      </w:r>
      <w:r w:rsidR="00475991">
        <w:rPr>
          <w:rFonts w:ascii="宋体" w:hint="eastAsia"/>
          <w:szCs w:val="21"/>
        </w:rPr>
        <w:t>积极调动市场各方资源，</w:t>
      </w:r>
      <w:r w:rsidR="00543476" w:rsidRPr="00504E5D">
        <w:rPr>
          <w:rFonts w:ascii="宋体" w:hint="eastAsia"/>
          <w:szCs w:val="21"/>
        </w:rPr>
        <w:t>充分发挥市场对产业资源的配置的作用，提高政府专业服务能力，增强产学研创新要素在各主体间的集聚效应，强化科技要素、创新要素支撑专业镇产业发展，促进产业链延伸，进一步推动产业向集聚化、高端化发展。</w:t>
      </w:r>
    </w:p>
    <w:p w:rsidR="00543476" w:rsidRPr="00224C48" w:rsidRDefault="00A14745" w:rsidP="00224C48">
      <w:pPr>
        <w:pStyle w:val="2"/>
        <w:rPr>
          <w:rFonts w:ascii="黑体" w:hAnsi="黑体"/>
          <w:b w:val="0"/>
          <w:sz w:val="21"/>
          <w:szCs w:val="21"/>
        </w:rPr>
      </w:pPr>
      <w:bookmarkStart w:id="64" w:name="_Toc12956692"/>
      <w:r>
        <w:rPr>
          <w:rFonts w:ascii="黑体" w:hAnsi="黑体" w:hint="eastAsia"/>
          <w:b w:val="0"/>
          <w:sz w:val="21"/>
          <w:szCs w:val="21"/>
        </w:rPr>
        <w:t>5.2</w:t>
      </w:r>
      <w:r w:rsidR="00543476" w:rsidRPr="00224C48">
        <w:rPr>
          <w:rFonts w:ascii="黑体" w:hAnsi="黑体" w:hint="eastAsia"/>
          <w:b w:val="0"/>
          <w:sz w:val="21"/>
          <w:szCs w:val="21"/>
        </w:rPr>
        <w:t>坚持产业转型升级</w:t>
      </w:r>
      <w:bookmarkEnd w:id="64"/>
    </w:p>
    <w:p w:rsidR="00543476" w:rsidRPr="00504E5D" w:rsidRDefault="00475991" w:rsidP="00504E5D">
      <w:pPr>
        <w:spacing w:line="360" w:lineRule="auto"/>
        <w:ind w:firstLineChars="200" w:firstLine="420"/>
        <w:rPr>
          <w:rFonts w:ascii="宋体"/>
          <w:szCs w:val="21"/>
        </w:rPr>
      </w:pPr>
      <w:r>
        <w:rPr>
          <w:rFonts w:ascii="宋体" w:hint="eastAsia"/>
          <w:szCs w:val="21"/>
        </w:rPr>
        <w:t>专业镇</w:t>
      </w:r>
      <w:r>
        <w:rPr>
          <w:rFonts w:ascii="宋体"/>
          <w:szCs w:val="21"/>
        </w:rPr>
        <w:t>建设应</w:t>
      </w:r>
      <w:r w:rsidR="00543476" w:rsidRPr="00504E5D">
        <w:rPr>
          <w:rFonts w:ascii="宋体" w:hint="eastAsia"/>
          <w:szCs w:val="21"/>
        </w:rPr>
        <w:t>大力推进创新发展，促进先进制造业、现代农业和现代服务业发展，应运用科技与信息化手段改造和提升传统产业，大力培养战略性新兴产业，实现专业镇产业升级与产业转型持续推进。</w:t>
      </w:r>
    </w:p>
    <w:p w:rsidR="00543476" w:rsidRPr="00224C48" w:rsidRDefault="00A14745" w:rsidP="00224C48">
      <w:pPr>
        <w:pStyle w:val="2"/>
        <w:rPr>
          <w:rFonts w:ascii="黑体" w:hAnsi="黑体"/>
          <w:b w:val="0"/>
          <w:sz w:val="21"/>
          <w:szCs w:val="21"/>
        </w:rPr>
      </w:pPr>
      <w:bookmarkStart w:id="65" w:name="_Toc12956693"/>
      <w:r>
        <w:rPr>
          <w:rFonts w:ascii="黑体" w:hAnsi="黑体" w:hint="eastAsia"/>
          <w:b w:val="0"/>
          <w:sz w:val="21"/>
          <w:szCs w:val="21"/>
        </w:rPr>
        <w:lastRenderedPageBreak/>
        <w:t>5.3</w:t>
      </w:r>
      <w:r w:rsidR="00543476" w:rsidRPr="00224C48">
        <w:rPr>
          <w:rFonts w:ascii="黑体" w:hAnsi="黑体" w:hint="eastAsia"/>
          <w:b w:val="0"/>
          <w:sz w:val="21"/>
          <w:szCs w:val="21"/>
        </w:rPr>
        <w:t>坚持自主创新</w:t>
      </w:r>
      <w:bookmarkEnd w:id="65"/>
    </w:p>
    <w:p w:rsidR="00543476" w:rsidRPr="00504E5D" w:rsidRDefault="00475991" w:rsidP="00504E5D">
      <w:pPr>
        <w:spacing w:line="360" w:lineRule="auto"/>
        <w:ind w:firstLineChars="200" w:firstLine="420"/>
        <w:rPr>
          <w:rFonts w:ascii="宋体"/>
          <w:szCs w:val="21"/>
        </w:rPr>
      </w:pPr>
      <w:r>
        <w:rPr>
          <w:rFonts w:ascii="宋体" w:hint="eastAsia"/>
          <w:szCs w:val="21"/>
        </w:rPr>
        <w:t>专业</w:t>
      </w:r>
      <w:r>
        <w:rPr>
          <w:rFonts w:ascii="宋体"/>
          <w:szCs w:val="21"/>
        </w:rPr>
        <w:t>镇建设应</w:t>
      </w:r>
      <w:r w:rsidR="00543476" w:rsidRPr="00504E5D">
        <w:rPr>
          <w:rFonts w:ascii="宋体" w:hint="eastAsia"/>
          <w:szCs w:val="21"/>
        </w:rPr>
        <w:t>有利于集聚国内外优质的科技创新资源，有利于组织产业共性关键技术的突破，加快中小企业公共创新服务体系建设，加强科技人才队伍建设，鼓励专业镇域内主体积极参与国际国内科技合作等。</w:t>
      </w:r>
    </w:p>
    <w:p w:rsidR="00543476" w:rsidRPr="00224C48" w:rsidRDefault="00A14745" w:rsidP="00224C48">
      <w:pPr>
        <w:pStyle w:val="2"/>
        <w:rPr>
          <w:rFonts w:ascii="黑体" w:hAnsi="黑体"/>
          <w:b w:val="0"/>
          <w:sz w:val="21"/>
          <w:szCs w:val="21"/>
        </w:rPr>
      </w:pPr>
      <w:bookmarkStart w:id="66" w:name="_Toc12956694"/>
      <w:r>
        <w:rPr>
          <w:rFonts w:ascii="黑体" w:hAnsi="黑体" w:hint="eastAsia"/>
          <w:b w:val="0"/>
          <w:sz w:val="21"/>
          <w:szCs w:val="21"/>
        </w:rPr>
        <w:t>5.4</w:t>
      </w:r>
      <w:r w:rsidR="00543476" w:rsidRPr="00224C48">
        <w:rPr>
          <w:rFonts w:ascii="黑体" w:hAnsi="黑体" w:hint="eastAsia"/>
          <w:b w:val="0"/>
          <w:sz w:val="21"/>
          <w:szCs w:val="21"/>
        </w:rPr>
        <w:t>坚持协同推进</w:t>
      </w:r>
      <w:bookmarkEnd w:id="66"/>
    </w:p>
    <w:p w:rsidR="00543476" w:rsidRPr="00504E5D" w:rsidRDefault="00543476" w:rsidP="003F0345">
      <w:pPr>
        <w:spacing w:line="360" w:lineRule="auto"/>
        <w:ind w:firstLineChars="250" w:firstLine="525"/>
        <w:rPr>
          <w:rFonts w:ascii="宋体"/>
          <w:szCs w:val="21"/>
        </w:rPr>
      </w:pPr>
      <w:r w:rsidRPr="00504E5D">
        <w:rPr>
          <w:rFonts w:ascii="宋体" w:hint="eastAsia"/>
          <w:szCs w:val="21"/>
        </w:rPr>
        <w:t>专业镇建设主体</w:t>
      </w:r>
      <w:r w:rsidR="003F0345">
        <w:rPr>
          <w:rFonts w:ascii="宋体" w:hint="eastAsia"/>
          <w:szCs w:val="21"/>
        </w:rPr>
        <w:t>需</w:t>
      </w:r>
      <w:r w:rsidRPr="00504E5D">
        <w:rPr>
          <w:rFonts w:ascii="宋体" w:hint="eastAsia"/>
          <w:szCs w:val="21"/>
        </w:rPr>
        <w:t>统筹专业</w:t>
      </w:r>
      <w:proofErr w:type="gramStart"/>
      <w:r w:rsidRPr="00504E5D">
        <w:rPr>
          <w:rFonts w:ascii="宋体" w:hint="eastAsia"/>
          <w:szCs w:val="21"/>
        </w:rPr>
        <w:t>镇创新</w:t>
      </w:r>
      <w:proofErr w:type="gramEnd"/>
      <w:r w:rsidRPr="00504E5D">
        <w:rPr>
          <w:rFonts w:ascii="宋体" w:hint="eastAsia"/>
          <w:szCs w:val="21"/>
        </w:rPr>
        <w:t>发展，强化省、市、县（区）、镇（街道）各级协调联动，推进知识技术的互惠共享、资源的优化配置，形成上下联动、左右协同的专业镇发展格局。</w:t>
      </w:r>
    </w:p>
    <w:p w:rsidR="00543476" w:rsidRPr="00224C48" w:rsidRDefault="00A14745" w:rsidP="00224C48">
      <w:pPr>
        <w:pStyle w:val="2"/>
        <w:rPr>
          <w:rFonts w:ascii="黑体" w:hAnsi="黑体"/>
          <w:b w:val="0"/>
          <w:sz w:val="21"/>
          <w:szCs w:val="21"/>
        </w:rPr>
      </w:pPr>
      <w:bookmarkStart w:id="67" w:name="_Toc12956695"/>
      <w:r>
        <w:rPr>
          <w:rFonts w:ascii="黑体" w:hAnsi="黑体" w:hint="eastAsia"/>
          <w:b w:val="0"/>
          <w:sz w:val="21"/>
          <w:szCs w:val="21"/>
        </w:rPr>
        <w:t>5.5</w:t>
      </w:r>
      <w:r w:rsidR="00543476" w:rsidRPr="00224C48">
        <w:rPr>
          <w:rFonts w:ascii="黑体" w:hAnsi="黑体" w:hint="eastAsia"/>
          <w:b w:val="0"/>
          <w:sz w:val="21"/>
          <w:szCs w:val="21"/>
        </w:rPr>
        <w:t>坚持开放共享</w:t>
      </w:r>
      <w:bookmarkEnd w:id="67"/>
    </w:p>
    <w:p w:rsidR="00543476" w:rsidRPr="00504E5D" w:rsidRDefault="003F0345" w:rsidP="00504E5D">
      <w:pPr>
        <w:spacing w:line="360" w:lineRule="auto"/>
        <w:ind w:firstLineChars="200" w:firstLine="420"/>
        <w:rPr>
          <w:rFonts w:ascii="宋体"/>
          <w:szCs w:val="21"/>
        </w:rPr>
      </w:pPr>
      <w:r>
        <w:rPr>
          <w:rFonts w:ascii="宋体" w:hint="eastAsia"/>
          <w:szCs w:val="21"/>
        </w:rPr>
        <w:t>专业</w:t>
      </w:r>
      <w:r>
        <w:rPr>
          <w:rFonts w:ascii="宋体"/>
          <w:szCs w:val="21"/>
        </w:rPr>
        <w:t>镇</w:t>
      </w:r>
      <w:r w:rsidR="00543476" w:rsidRPr="00504E5D">
        <w:rPr>
          <w:rFonts w:ascii="宋体" w:hint="eastAsia"/>
          <w:szCs w:val="21"/>
        </w:rPr>
        <w:t>建设</w:t>
      </w:r>
      <w:r>
        <w:rPr>
          <w:rFonts w:ascii="宋体" w:hint="eastAsia"/>
          <w:szCs w:val="21"/>
        </w:rPr>
        <w:t>需</w:t>
      </w:r>
      <w:r w:rsidR="00543476" w:rsidRPr="00504E5D">
        <w:rPr>
          <w:rFonts w:ascii="宋体" w:hint="eastAsia"/>
          <w:szCs w:val="21"/>
        </w:rPr>
        <w:t>着力推动专业镇实施内外联动发展，调动跨区域合作积极性，有利于用好国际国内两个市场、两种资源，鼓励专业</w:t>
      </w:r>
      <w:proofErr w:type="gramStart"/>
      <w:r w:rsidR="00543476" w:rsidRPr="00504E5D">
        <w:rPr>
          <w:rFonts w:ascii="宋体" w:hint="eastAsia"/>
          <w:szCs w:val="21"/>
        </w:rPr>
        <w:t>镇广泛</w:t>
      </w:r>
      <w:proofErr w:type="gramEnd"/>
      <w:r w:rsidR="00543476" w:rsidRPr="00504E5D">
        <w:rPr>
          <w:rFonts w:ascii="宋体" w:hint="eastAsia"/>
          <w:szCs w:val="21"/>
        </w:rPr>
        <w:t>参与国内外产学研合作。</w:t>
      </w:r>
    </w:p>
    <w:p w:rsidR="00543476" w:rsidRPr="00504E5D" w:rsidRDefault="00543476" w:rsidP="005B45E0">
      <w:pPr>
        <w:pStyle w:val="a4"/>
        <w:spacing w:before="312" w:after="312" w:line="360" w:lineRule="auto"/>
        <w:rPr>
          <w:rFonts w:hAnsi="黑体"/>
          <w:szCs w:val="21"/>
        </w:rPr>
      </w:pPr>
      <w:bookmarkStart w:id="68" w:name="_Toc490466824"/>
      <w:bookmarkStart w:id="69" w:name="_Toc12956696"/>
      <w:r w:rsidRPr="00504E5D">
        <w:rPr>
          <w:rFonts w:hAnsi="黑体"/>
          <w:szCs w:val="21"/>
        </w:rPr>
        <w:t>建设目标</w:t>
      </w:r>
      <w:bookmarkEnd w:id="68"/>
      <w:bookmarkEnd w:id="69"/>
    </w:p>
    <w:p w:rsidR="00543476" w:rsidRPr="00504E5D" w:rsidRDefault="00A14745" w:rsidP="00504E5D">
      <w:pPr>
        <w:pStyle w:val="2"/>
        <w:rPr>
          <w:rFonts w:ascii="黑体" w:hAnsi="黑体"/>
          <w:b w:val="0"/>
          <w:sz w:val="21"/>
          <w:szCs w:val="21"/>
        </w:rPr>
      </w:pPr>
      <w:bookmarkStart w:id="70" w:name="_Toc490466825"/>
      <w:bookmarkStart w:id="71" w:name="_Toc12956697"/>
      <w:r>
        <w:rPr>
          <w:rFonts w:ascii="黑体" w:hAnsi="黑体" w:hint="eastAsia"/>
          <w:b w:val="0"/>
          <w:sz w:val="21"/>
          <w:szCs w:val="21"/>
        </w:rPr>
        <w:t>6</w:t>
      </w:r>
      <w:r w:rsidR="00543476" w:rsidRPr="00504E5D">
        <w:rPr>
          <w:rFonts w:ascii="黑体" w:hAnsi="黑体" w:hint="eastAsia"/>
          <w:b w:val="0"/>
          <w:sz w:val="21"/>
          <w:szCs w:val="21"/>
        </w:rPr>
        <w:t>.1 总体</w:t>
      </w:r>
      <w:r w:rsidR="00543476" w:rsidRPr="00504E5D">
        <w:rPr>
          <w:rFonts w:ascii="黑体" w:hAnsi="黑体"/>
          <w:b w:val="0"/>
          <w:sz w:val="21"/>
          <w:szCs w:val="21"/>
        </w:rPr>
        <w:t>目标</w:t>
      </w:r>
      <w:bookmarkEnd w:id="70"/>
      <w:bookmarkEnd w:id="71"/>
    </w:p>
    <w:p w:rsidR="00543476" w:rsidRPr="00504E5D" w:rsidRDefault="00543476" w:rsidP="00504E5D">
      <w:pPr>
        <w:spacing w:line="360" w:lineRule="auto"/>
        <w:ind w:firstLineChars="200" w:firstLine="420"/>
        <w:rPr>
          <w:rFonts w:ascii="宋体"/>
          <w:szCs w:val="21"/>
        </w:rPr>
      </w:pPr>
      <w:r w:rsidRPr="00504E5D">
        <w:rPr>
          <w:rFonts w:ascii="宋体" w:hint="eastAsia"/>
          <w:szCs w:val="21"/>
        </w:rPr>
        <w:t>推进专业镇的科技创新发展，推进专业</w:t>
      </w:r>
      <w:proofErr w:type="gramStart"/>
      <w:r w:rsidRPr="00504E5D">
        <w:rPr>
          <w:rFonts w:ascii="宋体" w:hint="eastAsia"/>
          <w:szCs w:val="21"/>
        </w:rPr>
        <w:t>镇创新</w:t>
      </w:r>
      <w:proofErr w:type="gramEnd"/>
      <w:r w:rsidRPr="00504E5D">
        <w:rPr>
          <w:rFonts w:ascii="宋体" w:hint="eastAsia"/>
          <w:szCs w:val="21"/>
        </w:rPr>
        <w:t>主体、创新机制、创新要素多方优势会聚，推动专业镇产业规模扩大，要形成若干产值规模示范性的产业集群</w:t>
      </w:r>
      <w:r w:rsidR="009D1E7F">
        <w:rPr>
          <w:rFonts w:ascii="宋体" w:hint="eastAsia"/>
          <w:szCs w:val="21"/>
        </w:rPr>
        <w:t>。</w:t>
      </w:r>
      <w:r w:rsidRPr="00504E5D">
        <w:rPr>
          <w:rFonts w:ascii="宋体" w:hint="eastAsia"/>
          <w:szCs w:val="21"/>
        </w:rPr>
        <w:t>集聚</w:t>
      </w:r>
      <w:r w:rsidR="009D1E7F">
        <w:rPr>
          <w:rFonts w:ascii="宋体" w:hint="eastAsia"/>
          <w:szCs w:val="21"/>
        </w:rPr>
        <w:t>高</w:t>
      </w:r>
      <w:r w:rsidRPr="00504E5D">
        <w:rPr>
          <w:rFonts w:ascii="宋体" w:hint="eastAsia"/>
          <w:szCs w:val="21"/>
        </w:rPr>
        <w:t>层次人才，突破关键核心技术</w:t>
      </w:r>
      <w:r w:rsidR="009D1E7F">
        <w:rPr>
          <w:rFonts w:ascii="宋体" w:hint="eastAsia"/>
          <w:szCs w:val="21"/>
        </w:rPr>
        <w:t>，有利于</w:t>
      </w:r>
      <w:r w:rsidRPr="00504E5D">
        <w:rPr>
          <w:rFonts w:ascii="宋体" w:hint="eastAsia"/>
          <w:szCs w:val="21"/>
        </w:rPr>
        <w:t>加快新型城镇化建设步伐，促进</w:t>
      </w:r>
      <w:proofErr w:type="gramStart"/>
      <w:r w:rsidRPr="00504E5D">
        <w:rPr>
          <w:rFonts w:ascii="宋体" w:hint="eastAsia"/>
          <w:szCs w:val="21"/>
        </w:rPr>
        <w:t>产城融合</w:t>
      </w:r>
      <w:proofErr w:type="gramEnd"/>
      <w:r w:rsidRPr="00504E5D">
        <w:rPr>
          <w:rFonts w:ascii="宋体" w:hint="eastAsia"/>
          <w:szCs w:val="21"/>
        </w:rPr>
        <w:t>发展。</w:t>
      </w:r>
    </w:p>
    <w:p w:rsidR="00543476" w:rsidRPr="00A14745" w:rsidRDefault="00A14745" w:rsidP="00A14745">
      <w:pPr>
        <w:pStyle w:val="2"/>
        <w:rPr>
          <w:rFonts w:ascii="黑体" w:hAnsi="黑体"/>
          <w:b w:val="0"/>
          <w:sz w:val="21"/>
          <w:szCs w:val="21"/>
        </w:rPr>
      </w:pPr>
      <w:bookmarkStart w:id="72" w:name="_Toc490466826"/>
      <w:bookmarkStart w:id="73" w:name="_Toc12956698"/>
      <w:r>
        <w:rPr>
          <w:rFonts w:ascii="黑体" w:hAnsi="黑体" w:hint="eastAsia"/>
          <w:b w:val="0"/>
          <w:sz w:val="21"/>
          <w:szCs w:val="21"/>
        </w:rPr>
        <w:t>6</w:t>
      </w:r>
      <w:r w:rsidR="00543476" w:rsidRPr="00A14745">
        <w:rPr>
          <w:rFonts w:ascii="黑体" w:hAnsi="黑体" w:hint="eastAsia"/>
          <w:b w:val="0"/>
          <w:sz w:val="21"/>
          <w:szCs w:val="21"/>
        </w:rPr>
        <w:t>.2 具体</w:t>
      </w:r>
      <w:r w:rsidR="00543476" w:rsidRPr="00A14745">
        <w:rPr>
          <w:rFonts w:ascii="黑体" w:hAnsi="黑体"/>
          <w:b w:val="0"/>
          <w:sz w:val="21"/>
          <w:szCs w:val="21"/>
        </w:rPr>
        <w:t>目标</w:t>
      </w:r>
      <w:bookmarkEnd w:id="72"/>
      <w:bookmarkEnd w:id="73"/>
    </w:p>
    <w:p w:rsidR="00543476" w:rsidRPr="00504E5D" w:rsidRDefault="00D3233A" w:rsidP="00D3233A">
      <w:pPr>
        <w:spacing w:line="360" w:lineRule="auto"/>
        <w:rPr>
          <w:rFonts w:ascii="宋体"/>
          <w:szCs w:val="21"/>
        </w:rPr>
      </w:pPr>
      <w:r>
        <w:rPr>
          <w:rFonts w:ascii="宋体" w:hint="eastAsia"/>
          <w:szCs w:val="21"/>
        </w:rPr>
        <w:t>6.2.1</w:t>
      </w:r>
      <w:r w:rsidR="00543476" w:rsidRPr="00504E5D">
        <w:rPr>
          <w:rFonts w:ascii="宋体" w:hint="eastAsia"/>
          <w:szCs w:val="21"/>
        </w:rPr>
        <w:t>建立一套广东省专业镇建设规范，建立总则工作标准，建立建设</w:t>
      </w:r>
      <w:r w:rsidR="009121DB">
        <w:rPr>
          <w:rFonts w:ascii="宋体" w:hint="eastAsia"/>
          <w:szCs w:val="21"/>
        </w:rPr>
        <w:t>指南</w:t>
      </w:r>
      <w:r w:rsidR="00543476" w:rsidRPr="00504E5D">
        <w:rPr>
          <w:rFonts w:ascii="宋体" w:hint="eastAsia"/>
          <w:szCs w:val="21"/>
        </w:rPr>
        <w:t>与评价规范工作标准，建立创新指数评价子体系以及考核评估子体系；</w:t>
      </w:r>
    </w:p>
    <w:p w:rsidR="00543476" w:rsidRPr="00504E5D" w:rsidRDefault="00D3233A" w:rsidP="00D3233A">
      <w:pPr>
        <w:spacing w:line="360" w:lineRule="auto"/>
        <w:rPr>
          <w:rFonts w:ascii="宋体"/>
          <w:szCs w:val="21"/>
        </w:rPr>
      </w:pPr>
      <w:r>
        <w:rPr>
          <w:rFonts w:ascii="宋体" w:hint="eastAsia"/>
          <w:szCs w:val="21"/>
        </w:rPr>
        <w:t>6.2.2</w:t>
      </w:r>
      <w:r w:rsidR="00543476" w:rsidRPr="00504E5D">
        <w:rPr>
          <w:rFonts w:ascii="宋体" w:hint="eastAsia"/>
          <w:szCs w:val="21"/>
        </w:rPr>
        <w:t>扩大专业</w:t>
      </w:r>
      <w:proofErr w:type="gramStart"/>
      <w:r w:rsidR="00543476" w:rsidRPr="00504E5D">
        <w:rPr>
          <w:rFonts w:ascii="宋体" w:hint="eastAsia"/>
          <w:szCs w:val="21"/>
        </w:rPr>
        <w:t>镇数量</w:t>
      </w:r>
      <w:proofErr w:type="gramEnd"/>
      <w:r w:rsidR="00543476" w:rsidRPr="00504E5D">
        <w:rPr>
          <w:rFonts w:ascii="宋体" w:hint="eastAsia"/>
          <w:szCs w:val="21"/>
        </w:rPr>
        <w:t>规模。全省省级专业</w:t>
      </w:r>
      <w:proofErr w:type="gramStart"/>
      <w:r w:rsidR="00543476" w:rsidRPr="00504E5D">
        <w:rPr>
          <w:rFonts w:ascii="宋体" w:hint="eastAsia"/>
          <w:szCs w:val="21"/>
        </w:rPr>
        <w:t>镇数量</w:t>
      </w:r>
      <w:proofErr w:type="gramEnd"/>
      <w:r w:rsidR="00543476" w:rsidRPr="00504E5D">
        <w:rPr>
          <w:rFonts w:ascii="宋体" w:hint="eastAsia"/>
          <w:szCs w:val="21"/>
        </w:rPr>
        <w:t>的增加，</w:t>
      </w:r>
      <w:r w:rsidR="00543476" w:rsidRPr="00504E5D">
        <w:rPr>
          <w:rFonts w:ascii="宋体"/>
          <w:szCs w:val="21"/>
        </w:rPr>
        <w:t>GDP</w:t>
      </w:r>
      <w:r w:rsidR="00543476" w:rsidRPr="00504E5D">
        <w:rPr>
          <w:rFonts w:ascii="宋体" w:hint="eastAsia"/>
          <w:szCs w:val="21"/>
        </w:rPr>
        <w:t>总量的扩大；</w:t>
      </w:r>
    </w:p>
    <w:p w:rsidR="00543476" w:rsidRPr="00504E5D" w:rsidRDefault="00D3233A" w:rsidP="00D3233A">
      <w:pPr>
        <w:spacing w:line="360" w:lineRule="auto"/>
        <w:rPr>
          <w:rFonts w:ascii="宋体"/>
          <w:szCs w:val="21"/>
        </w:rPr>
      </w:pPr>
      <w:r>
        <w:rPr>
          <w:rFonts w:ascii="宋体" w:hint="eastAsia"/>
          <w:szCs w:val="21"/>
        </w:rPr>
        <w:t>6.2.3</w:t>
      </w:r>
      <w:r w:rsidR="00543476" w:rsidRPr="00504E5D">
        <w:rPr>
          <w:rFonts w:ascii="宋体" w:hint="eastAsia"/>
          <w:szCs w:val="21"/>
        </w:rPr>
        <w:t>壮大专业镇产值规模。培育工农业总产值超千亿、超百亿的专业镇；</w:t>
      </w:r>
    </w:p>
    <w:p w:rsidR="00543476" w:rsidRPr="00504E5D" w:rsidRDefault="00D3233A" w:rsidP="00D3233A">
      <w:pPr>
        <w:spacing w:line="360" w:lineRule="auto"/>
        <w:rPr>
          <w:rFonts w:ascii="宋体"/>
          <w:szCs w:val="21"/>
        </w:rPr>
      </w:pPr>
      <w:r>
        <w:rPr>
          <w:rFonts w:ascii="宋体" w:hint="eastAsia"/>
          <w:szCs w:val="21"/>
        </w:rPr>
        <w:t>6.2.4</w:t>
      </w:r>
      <w:r w:rsidR="00543476" w:rsidRPr="00504E5D">
        <w:rPr>
          <w:rFonts w:ascii="宋体" w:hint="eastAsia"/>
          <w:szCs w:val="21"/>
        </w:rPr>
        <w:t>扩大创新服务平台覆盖率。专业镇创建设新服务平台数量增加；</w:t>
      </w:r>
    </w:p>
    <w:p w:rsidR="00543476" w:rsidRPr="00504E5D" w:rsidRDefault="00D3233A" w:rsidP="00D3233A">
      <w:pPr>
        <w:spacing w:line="360" w:lineRule="auto"/>
        <w:rPr>
          <w:rFonts w:ascii="宋体"/>
          <w:szCs w:val="21"/>
        </w:rPr>
      </w:pPr>
      <w:r>
        <w:rPr>
          <w:rFonts w:ascii="宋体" w:hint="eastAsia"/>
          <w:szCs w:val="21"/>
        </w:rPr>
        <w:t>6.2.5</w:t>
      </w:r>
      <w:r w:rsidR="00543476" w:rsidRPr="00504E5D">
        <w:rPr>
          <w:rFonts w:ascii="宋体" w:hint="eastAsia"/>
          <w:szCs w:val="21"/>
        </w:rPr>
        <w:t>提高科技研发投入水平。促进专业镇域内R&amp;D支出占其</w:t>
      </w:r>
      <w:r w:rsidR="00543476" w:rsidRPr="00504E5D">
        <w:rPr>
          <w:rFonts w:ascii="宋体"/>
          <w:szCs w:val="21"/>
        </w:rPr>
        <w:t>GDP</w:t>
      </w:r>
      <w:r w:rsidR="00543476" w:rsidRPr="00504E5D">
        <w:rPr>
          <w:rFonts w:ascii="宋体" w:hint="eastAsia"/>
          <w:szCs w:val="21"/>
        </w:rPr>
        <w:t>比重的提高；</w:t>
      </w:r>
    </w:p>
    <w:p w:rsidR="00543476" w:rsidRPr="00504E5D" w:rsidRDefault="00D3233A" w:rsidP="00D3233A">
      <w:pPr>
        <w:spacing w:line="360" w:lineRule="auto"/>
        <w:rPr>
          <w:rFonts w:ascii="宋体"/>
          <w:szCs w:val="21"/>
        </w:rPr>
      </w:pPr>
      <w:r>
        <w:rPr>
          <w:rFonts w:ascii="宋体" w:hint="eastAsia"/>
          <w:szCs w:val="21"/>
        </w:rPr>
        <w:lastRenderedPageBreak/>
        <w:t>6.2.6</w:t>
      </w:r>
      <w:r w:rsidR="00543476" w:rsidRPr="00504E5D">
        <w:rPr>
          <w:rFonts w:ascii="宋体" w:hint="eastAsia"/>
          <w:szCs w:val="21"/>
        </w:rPr>
        <w:t>提升创新研究基础。提高知识产权活跃水平，促进专利授权量与研究与开发人员数量增加。</w:t>
      </w:r>
    </w:p>
    <w:p w:rsidR="00543476" w:rsidRPr="00504E5D" w:rsidRDefault="00543476" w:rsidP="005B45E0">
      <w:pPr>
        <w:pStyle w:val="a4"/>
        <w:spacing w:before="312" w:after="312" w:line="360" w:lineRule="auto"/>
        <w:rPr>
          <w:rFonts w:hAnsi="黑体"/>
          <w:szCs w:val="21"/>
        </w:rPr>
      </w:pPr>
      <w:bookmarkStart w:id="74" w:name="_Toc490466827"/>
      <w:bookmarkStart w:id="75" w:name="_Toc12956699"/>
      <w:r w:rsidRPr="00504E5D">
        <w:rPr>
          <w:rFonts w:hAnsi="黑体" w:hint="eastAsia"/>
          <w:szCs w:val="21"/>
        </w:rPr>
        <w:t>建设</w:t>
      </w:r>
      <w:r w:rsidRPr="00504E5D">
        <w:rPr>
          <w:rFonts w:hAnsi="黑体"/>
          <w:szCs w:val="21"/>
        </w:rPr>
        <w:t>要求</w:t>
      </w:r>
      <w:bookmarkEnd w:id="74"/>
      <w:bookmarkEnd w:id="75"/>
    </w:p>
    <w:p w:rsidR="00A14745" w:rsidRPr="00A14745" w:rsidRDefault="00A14745" w:rsidP="00A14745">
      <w:pPr>
        <w:pStyle w:val="2"/>
        <w:rPr>
          <w:rFonts w:ascii="黑体" w:hAnsi="黑体"/>
          <w:b w:val="0"/>
          <w:sz w:val="21"/>
          <w:szCs w:val="21"/>
        </w:rPr>
      </w:pPr>
      <w:bookmarkStart w:id="76" w:name="_Toc12956700"/>
      <w:r w:rsidRPr="00A14745">
        <w:rPr>
          <w:rFonts w:ascii="黑体" w:hAnsi="黑体" w:hint="eastAsia"/>
          <w:b w:val="0"/>
          <w:sz w:val="21"/>
          <w:szCs w:val="21"/>
        </w:rPr>
        <w:t>7.1</w:t>
      </w:r>
      <w:r w:rsidR="00543476" w:rsidRPr="00A14745">
        <w:rPr>
          <w:rFonts w:ascii="黑体" w:hAnsi="黑体"/>
          <w:b w:val="0"/>
          <w:sz w:val="21"/>
          <w:szCs w:val="21"/>
        </w:rPr>
        <w:t>加快专业镇产业转型升级</w:t>
      </w:r>
      <w:bookmarkEnd w:id="76"/>
    </w:p>
    <w:p w:rsidR="00543476" w:rsidRPr="00504E5D" w:rsidRDefault="00543476" w:rsidP="00763003">
      <w:pPr>
        <w:spacing w:line="360" w:lineRule="auto"/>
        <w:ind w:left="390"/>
        <w:rPr>
          <w:rFonts w:ascii="宋体"/>
          <w:szCs w:val="21"/>
        </w:rPr>
      </w:pPr>
      <w:r w:rsidRPr="00504E5D">
        <w:rPr>
          <w:rFonts w:ascii="宋体" w:hint="eastAsia"/>
          <w:szCs w:val="21"/>
        </w:rPr>
        <w:t>发展和壮大先进制造业、现代农业、现代服务业类型产业，培育战略性新兴产业。</w:t>
      </w:r>
    </w:p>
    <w:p w:rsidR="00A14745" w:rsidRPr="00A14745" w:rsidRDefault="00A14745" w:rsidP="00A14745">
      <w:pPr>
        <w:pStyle w:val="2"/>
        <w:rPr>
          <w:rFonts w:ascii="黑体" w:hAnsi="黑体"/>
          <w:b w:val="0"/>
          <w:sz w:val="21"/>
          <w:szCs w:val="21"/>
        </w:rPr>
      </w:pPr>
      <w:bookmarkStart w:id="77" w:name="_Toc12956701"/>
      <w:r w:rsidRPr="00A14745">
        <w:rPr>
          <w:rFonts w:ascii="黑体" w:hAnsi="黑体" w:hint="eastAsia"/>
          <w:b w:val="0"/>
          <w:sz w:val="21"/>
          <w:szCs w:val="21"/>
        </w:rPr>
        <w:t>7.2</w:t>
      </w:r>
      <w:r w:rsidR="00543476" w:rsidRPr="00A14745">
        <w:rPr>
          <w:rFonts w:ascii="黑体" w:hAnsi="黑体"/>
          <w:b w:val="0"/>
          <w:sz w:val="21"/>
          <w:szCs w:val="21"/>
        </w:rPr>
        <w:t>提高专业镇自主创新能力</w:t>
      </w:r>
      <w:bookmarkEnd w:id="77"/>
    </w:p>
    <w:p w:rsidR="00543476" w:rsidRPr="00504E5D" w:rsidRDefault="00543476" w:rsidP="00A14745">
      <w:pPr>
        <w:spacing w:line="360" w:lineRule="auto"/>
        <w:ind w:left="390"/>
        <w:rPr>
          <w:rFonts w:ascii="宋体"/>
          <w:szCs w:val="21"/>
        </w:rPr>
      </w:pPr>
      <w:r w:rsidRPr="00504E5D">
        <w:rPr>
          <w:rFonts w:ascii="宋体" w:hint="eastAsia"/>
          <w:szCs w:val="21"/>
        </w:rPr>
        <w:t>建立交流互动机制，集聚创新资源，建设创新型企业、高新技术企业与科技产业园。</w:t>
      </w:r>
    </w:p>
    <w:p w:rsidR="00A14745" w:rsidRPr="00A14745" w:rsidRDefault="00A14745" w:rsidP="00A14745">
      <w:pPr>
        <w:pStyle w:val="2"/>
        <w:rPr>
          <w:rFonts w:ascii="黑体" w:hAnsi="黑体"/>
          <w:b w:val="0"/>
          <w:sz w:val="21"/>
          <w:szCs w:val="21"/>
        </w:rPr>
      </w:pPr>
      <w:bookmarkStart w:id="78" w:name="_Toc12956702"/>
      <w:r w:rsidRPr="00A14745">
        <w:rPr>
          <w:rFonts w:ascii="黑体" w:hAnsi="黑体" w:hint="eastAsia"/>
          <w:b w:val="0"/>
          <w:sz w:val="21"/>
          <w:szCs w:val="21"/>
        </w:rPr>
        <w:t>7.3</w:t>
      </w:r>
      <w:r w:rsidR="00543476" w:rsidRPr="00A14745">
        <w:rPr>
          <w:rFonts w:ascii="黑体" w:hAnsi="黑体"/>
          <w:b w:val="0"/>
          <w:sz w:val="21"/>
          <w:szCs w:val="21"/>
        </w:rPr>
        <w:t>健全专业镇中小</w:t>
      </w:r>
      <w:proofErr w:type="gramStart"/>
      <w:r w:rsidR="00543476" w:rsidRPr="00A14745">
        <w:rPr>
          <w:rFonts w:ascii="黑体" w:hAnsi="黑体"/>
          <w:b w:val="0"/>
          <w:sz w:val="21"/>
          <w:szCs w:val="21"/>
        </w:rPr>
        <w:t>微企业</w:t>
      </w:r>
      <w:proofErr w:type="gramEnd"/>
      <w:r w:rsidR="00543476" w:rsidRPr="00A14745">
        <w:rPr>
          <w:rFonts w:ascii="黑体" w:hAnsi="黑体"/>
          <w:b w:val="0"/>
          <w:sz w:val="21"/>
          <w:szCs w:val="21"/>
        </w:rPr>
        <w:t>公共服务体系</w:t>
      </w:r>
      <w:bookmarkEnd w:id="78"/>
    </w:p>
    <w:p w:rsidR="00543476" w:rsidRPr="00504E5D" w:rsidRDefault="00543476" w:rsidP="00763003">
      <w:pPr>
        <w:spacing w:line="360" w:lineRule="auto"/>
        <w:ind w:firstLineChars="185" w:firstLine="388"/>
        <w:rPr>
          <w:rFonts w:ascii="宋体"/>
          <w:szCs w:val="21"/>
        </w:rPr>
      </w:pPr>
      <w:r w:rsidRPr="00504E5D">
        <w:rPr>
          <w:rFonts w:ascii="宋体" w:hint="eastAsia"/>
          <w:szCs w:val="21"/>
        </w:rPr>
        <w:t>各专业镇因地制宜建立技术创新、信息服务与检验检测等公共服务平台，提升创业孵化能力，营造良好的创新创业环境。</w:t>
      </w:r>
    </w:p>
    <w:p w:rsidR="00A14745" w:rsidRPr="00A14745" w:rsidRDefault="00A14745" w:rsidP="00A14745">
      <w:pPr>
        <w:pStyle w:val="2"/>
        <w:rPr>
          <w:rFonts w:ascii="黑体" w:hAnsi="黑体"/>
          <w:b w:val="0"/>
          <w:sz w:val="21"/>
          <w:szCs w:val="21"/>
        </w:rPr>
      </w:pPr>
      <w:bookmarkStart w:id="79" w:name="_Toc12956703"/>
      <w:r w:rsidRPr="00A14745">
        <w:rPr>
          <w:rFonts w:ascii="黑体" w:hAnsi="黑体" w:hint="eastAsia"/>
          <w:b w:val="0"/>
          <w:sz w:val="21"/>
          <w:szCs w:val="21"/>
        </w:rPr>
        <w:t>7.4</w:t>
      </w:r>
      <w:r w:rsidR="00A944B5">
        <w:rPr>
          <w:rFonts w:ascii="黑体" w:hAnsi="黑体" w:hint="eastAsia"/>
          <w:b w:val="0"/>
          <w:sz w:val="21"/>
          <w:szCs w:val="21"/>
        </w:rPr>
        <w:t>加快专业镇产业协同创新平台建设</w:t>
      </w:r>
      <w:bookmarkEnd w:id="79"/>
    </w:p>
    <w:p w:rsidR="00543476" w:rsidRPr="00504E5D" w:rsidRDefault="00543476" w:rsidP="00A14745">
      <w:pPr>
        <w:spacing w:line="360" w:lineRule="auto"/>
        <w:ind w:left="390"/>
        <w:rPr>
          <w:rFonts w:ascii="宋体"/>
          <w:szCs w:val="21"/>
        </w:rPr>
      </w:pPr>
      <w:r w:rsidRPr="00504E5D">
        <w:rPr>
          <w:rFonts w:ascii="宋体" w:hint="eastAsia"/>
          <w:szCs w:val="21"/>
        </w:rPr>
        <w:t>完善专业镇产业协同创新中心管理，构建企业、高校、科研院所政产学研协同创新平台。</w:t>
      </w:r>
    </w:p>
    <w:p w:rsidR="00A14745" w:rsidRPr="00A14745" w:rsidRDefault="00A14745" w:rsidP="00A14745">
      <w:pPr>
        <w:pStyle w:val="2"/>
        <w:rPr>
          <w:rFonts w:ascii="黑体" w:hAnsi="黑体"/>
          <w:b w:val="0"/>
          <w:sz w:val="21"/>
          <w:szCs w:val="21"/>
        </w:rPr>
      </w:pPr>
      <w:bookmarkStart w:id="80" w:name="_Toc12956704"/>
      <w:r w:rsidRPr="00A14745">
        <w:rPr>
          <w:rFonts w:ascii="黑体" w:hAnsi="黑体" w:hint="eastAsia"/>
          <w:b w:val="0"/>
          <w:sz w:val="21"/>
          <w:szCs w:val="21"/>
        </w:rPr>
        <w:t>7.5</w:t>
      </w:r>
      <w:r w:rsidR="00A944B5">
        <w:rPr>
          <w:rFonts w:ascii="黑体" w:hAnsi="黑体" w:hint="eastAsia"/>
          <w:b w:val="0"/>
          <w:sz w:val="21"/>
          <w:szCs w:val="21"/>
        </w:rPr>
        <w:t>加快专业镇产业技术联盟建设</w:t>
      </w:r>
      <w:bookmarkEnd w:id="80"/>
    </w:p>
    <w:p w:rsidR="00543476" w:rsidRPr="00504E5D" w:rsidRDefault="00543476" w:rsidP="00763003">
      <w:pPr>
        <w:spacing w:line="360" w:lineRule="auto"/>
        <w:ind w:firstLineChars="200" w:firstLine="420"/>
        <w:rPr>
          <w:rFonts w:ascii="宋体"/>
          <w:szCs w:val="21"/>
        </w:rPr>
      </w:pPr>
      <w:r w:rsidRPr="00504E5D">
        <w:rPr>
          <w:rFonts w:ascii="宋体" w:hint="eastAsia"/>
          <w:szCs w:val="21"/>
        </w:rPr>
        <w:t>开展跨行业、跨区域、跨部门、多机构的合作活动，鼓励产业发展所急需的技术创新、标准制定、生产流程协调等工作，实现资源共享、优势互补、共同发展。</w:t>
      </w:r>
    </w:p>
    <w:p w:rsidR="00A14745" w:rsidRDefault="00A14745" w:rsidP="00A14745">
      <w:pPr>
        <w:pStyle w:val="2"/>
        <w:rPr>
          <w:rFonts w:ascii="宋体"/>
          <w:b w:val="0"/>
          <w:szCs w:val="21"/>
        </w:rPr>
      </w:pPr>
      <w:bookmarkStart w:id="81" w:name="_Toc12956705"/>
      <w:r w:rsidRPr="00A14745">
        <w:rPr>
          <w:rFonts w:ascii="黑体" w:hAnsi="黑体" w:hint="eastAsia"/>
          <w:b w:val="0"/>
          <w:sz w:val="21"/>
          <w:szCs w:val="21"/>
        </w:rPr>
        <w:t>7.6</w:t>
      </w:r>
      <w:r w:rsidR="00543476" w:rsidRPr="00A14745">
        <w:rPr>
          <w:rFonts w:ascii="黑体" w:hAnsi="黑体" w:hint="eastAsia"/>
          <w:b w:val="0"/>
          <w:sz w:val="21"/>
          <w:szCs w:val="21"/>
        </w:rPr>
        <w:t>深化专业镇校（院/所）镇合作</w:t>
      </w:r>
      <w:bookmarkEnd w:id="81"/>
    </w:p>
    <w:p w:rsidR="00543476" w:rsidRPr="00504E5D" w:rsidRDefault="00543476" w:rsidP="00763003">
      <w:pPr>
        <w:spacing w:line="360" w:lineRule="auto"/>
        <w:ind w:firstLineChars="200" w:firstLine="420"/>
        <w:rPr>
          <w:rFonts w:ascii="宋体"/>
          <w:szCs w:val="21"/>
        </w:rPr>
      </w:pPr>
      <w:r w:rsidRPr="00504E5D">
        <w:rPr>
          <w:rFonts w:ascii="宋体" w:hint="eastAsia"/>
          <w:szCs w:val="21"/>
        </w:rPr>
        <w:t>建设镇校联动机制，推进“一镇一校”、“一镇多校”战略实施，提高专业</w:t>
      </w:r>
      <w:proofErr w:type="gramStart"/>
      <w:r w:rsidRPr="00504E5D">
        <w:rPr>
          <w:rFonts w:ascii="宋体" w:hint="eastAsia"/>
          <w:szCs w:val="21"/>
        </w:rPr>
        <w:t>镇科研</w:t>
      </w:r>
      <w:proofErr w:type="gramEnd"/>
      <w:r w:rsidRPr="00504E5D">
        <w:rPr>
          <w:rFonts w:ascii="宋体" w:hint="eastAsia"/>
          <w:szCs w:val="21"/>
        </w:rPr>
        <w:t>基础水平与科技成果转化能力。</w:t>
      </w:r>
    </w:p>
    <w:p w:rsidR="00A14745" w:rsidRPr="00A14745" w:rsidRDefault="00A14745" w:rsidP="00A14745">
      <w:pPr>
        <w:pStyle w:val="2"/>
        <w:rPr>
          <w:rFonts w:ascii="黑体" w:hAnsi="黑体"/>
          <w:b w:val="0"/>
          <w:sz w:val="21"/>
          <w:szCs w:val="21"/>
        </w:rPr>
      </w:pPr>
      <w:bookmarkStart w:id="82" w:name="_Toc12956706"/>
      <w:r w:rsidRPr="00A14745">
        <w:rPr>
          <w:rFonts w:ascii="黑体" w:hAnsi="黑体" w:hint="eastAsia"/>
          <w:b w:val="0"/>
          <w:sz w:val="21"/>
          <w:szCs w:val="21"/>
        </w:rPr>
        <w:t>7.7</w:t>
      </w:r>
      <w:r w:rsidR="00A944B5">
        <w:rPr>
          <w:rFonts w:ascii="黑体" w:hAnsi="黑体" w:hint="eastAsia"/>
          <w:b w:val="0"/>
          <w:sz w:val="21"/>
          <w:szCs w:val="21"/>
        </w:rPr>
        <w:t>强化专业</w:t>
      </w:r>
      <w:proofErr w:type="gramStart"/>
      <w:r w:rsidR="00A944B5">
        <w:rPr>
          <w:rFonts w:ascii="黑体" w:hAnsi="黑体" w:hint="eastAsia"/>
          <w:b w:val="0"/>
          <w:sz w:val="21"/>
          <w:szCs w:val="21"/>
        </w:rPr>
        <w:t>镇创新</w:t>
      </w:r>
      <w:proofErr w:type="gramEnd"/>
      <w:r w:rsidR="00A944B5">
        <w:rPr>
          <w:rFonts w:ascii="黑体" w:hAnsi="黑体" w:hint="eastAsia"/>
          <w:b w:val="0"/>
          <w:sz w:val="21"/>
          <w:szCs w:val="21"/>
        </w:rPr>
        <w:t>人才队伍建设</w:t>
      </w:r>
      <w:bookmarkEnd w:id="82"/>
    </w:p>
    <w:p w:rsidR="00543476" w:rsidRPr="00504E5D" w:rsidRDefault="00543476" w:rsidP="00763003">
      <w:pPr>
        <w:spacing w:line="360" w:lineRule="auto"/>
        <w:ind w:firstLineChars="200" w:firstLine="420"/>
        <w:rPr>
          <w:rFonts w:ascii="宋体"/>
          <w:b/>
          <w:szCs w:val="21"/>
        </w:rPr>
      </w:pPr>
      <w:r w:rsidRPr="00504E5D">
        <w:rPr>
          <w:rFonts w:ascii="宋体" w:hint="eastAsia"/>
          <w:szCs w:val="21"/>
        </w:rPr>
        <w:t>开展人才交流培训活动，组织全省专业镇企业家交流、孵化器交流、创新团队引进活动，</w:t>
      </w:r>
      <w:r w:rsidRPr="00504E5D">
        <w:rPr>
          <w:rFonts w:ascii="宋体" w:hint="eastAsia"/>
          <w:szCs w:val="21"/>
        </w:rPr>
        <w:lastRenderedPageBreak/>
        <w:t>为专业镇培育规模庞大的产业发展人才、创业创新人才。</w:t>
      </w:r>
    </w:p>
    <w:p w:rsidR="00A14745" w:rsidRPr="00A14745" w:rsidRDefault="00A14745" w:rsidP="00A14745">
      <w:pPr>
        <w:pStyle w:val="2"/>
        <w:rPr>
          <w:rFonts w:ascii="黑体" w:hAnsi="黑体"/>
          <w:b w:val="0"/>
          <w:sz w:val="21"/>
          <w:szCs w:val="21"/>
        </w:rPr>
      </w:pPr>
      <w:bookmarkStart w:id="83" w:name="_Toc12956707"/>
      <w:r w:rsidRPr="00A14745">
        <w:rPr>
          <w:rFonts w:ascii="黑体" w:hAnsi="黑体" w:hint="eastAsia"/>
          <w:b w:val="0"/>
          <w:sz w:val="21"/>
          <w:szCs w:val="21"/>
        </w:rPr>
        <w:t>7.8</w:t>
      </w:r>
      <w:r w:rsidR="00A944B5">
        <w:rPr>
          <w:rFonts w:ascii="黑体" w:hAnsi="黑体" w:hint="eastAsia"/>
          <w:b w:val="0"/>
          <w:sz w:val="21"/>
          <w:szCs w:val="21"/>
        </w:rPr>
        <w:t>制定专业镇管理规范</w:t>
      </w:r>
      <w:bookmarkEnd w:id="83"/>
    </w:p>
    <w:p w:rsidR="00543476" w:rsidRPr="00504E5D" w:rsidRDefault="00543476" w:rsidP="00763003">
      <w:pPr>
        <w:spacing w:line="360" w:lineRule="auto"/>
        <w:ind w:firstLineChars="200" w:firstLine="420"/>
        <w:rPr>
          <w:rFonts w:ascii="宋体"/>
          <w:b/>
          <w:szCs w:val="21"/>
        </w:rPr>
      </w:pPr>
      <w:r w:rsidRPr="00504E5D">
        <w:rPr>
          <w:rFonts w:ascii="宋体" w:hint="eastAsia"/>
          <w:szCs w:val="21"/>
        </w:rPr>
        <w:t>规范省级专业镇申报条件、认定流程，制定专业镇复核与评价体系，规范专业</w:t>
      </w:r>
      <w:proofErr w:type="gramStart"/>
      <w:r w:rsidRPr="00504E5D">
        <w:rPr>
          <w:rFonts w:ascii="宋体" w:hint="eastAsia"/>
          <w:szCs w:val="21"/>
        </w:rPr>
        <w:t>镇创新</w:t>
      </w:r>
      <w:proofErr w:type="gramEnd"/>
      <w:r w:rsidRPr="00504E5D">
        <w:rPr>
          <w:rFonts w:ascii="宋体" w:hint="eastAsia"/>
          <w:szCs w:val="21"/>
        </w:rPr>
        <w:t>指数评价以及专业镇变更、退出机制。</w:t>
      </w:r>
    </w:p>
    <w:p w:rsidR="00A14745" w:rsidRPr="00A14745" w:rsidRDefault="00A14745" w:rsidP="00A14745">
      <w:pPr>
        <w:pStyle w:val="2"/>
        <w:rPr>
          <w:rFonts w:ascii="黑体" w:hAnsi="黑体"/>
          <w:b w:val="0"/>
          <w:sz w:val="21"/>
          <w:szCs w:val="21"/>
        </w:rPr>
      </w:pPr>
      <w:bookmarkStart w:id="84" w:name="_Toc12956708"/>
      <w:r w:rsidRPr="00A14745">
        <w:rPr>
          <w:rFonts w:ascii="黑体" w:hAnsi="黑体" w:hint="eastAsia"/>
          <w:b w:val="0"/>
          <w:sz w:val="21"/>
          <w:szCs w:val="21"/>
        </w:rPr>
        <w:t>7.9</w:t>
      </w:r>
      <w:r w:rsidR="00543476" w:rsidRPr="00A14745">
        <w:rPr>
          <w:rFonts w:ascii="黑体" w:hAnsi="黑体" w:hint="eastAsia"/>
          <w:b w:val="0"/>
          <w:sz w:val="21"/>
          <w:szCs w:val="21"/>
        </w:rPr>
        <w:t>制定专业镇考核评价指标</w:t>
      </w:r>
      <w:r w:rsidR="00A944B5">
        <w:rPr>
          <w:rFonts w:ascii="黑体" w:hAnsi="黑体" w:hint="eastAsia"/>
          <w:b w:val="0"/>
          <w:sz w:val="21"/>
          <w:szCs w:val="21"/>
        </w:rPr>
        <w:t>体系</w:t>
      </w:r>
      <w:bookmarkEnd w:id="84"/>
    </w:p>
    <w:p w:rsidR="00543476" w:rsidRPr="00504E5D" w:rsidRDefault="00543476" w:rsidP="00A14745">
      <w:pPr>
        <w:spacing w:line="360" w:lineRule="auto"/>
        <w:ind w:left="390"/>
        <w:rPr>
          <w:rFonts w:ascii="宋体"/>
          <w:szCs w:val="21"/>
        </w:rPr>
      </w:pPr>
      <w:r w:rsidRPr="00504E5D">
        <w:rPr>
          <w:rFonts w:ascii="宋体" w:hint="eastAsia"/>
          <w:szCs w:val="21"/>
        </w:rPr>
        <w:t>建立规范的考核评价指标体系，开展书面评价或现场评价评定工作。</w:t>
      </w:r>
    </w:p>
    <w:p w:rsidR="00A14745" w:rsidRPr="00A14745" w:rsidRDefault="00A14745" w:rsidP="00A14745">
      <w:pPr>
        <w:pStyle w:val="2"/>
        <w:rPr>
          <w:rFonts w:ascii="黑体" w:hAnsi="黑体"/>
          <w:b w:val="0"/>
          <w:sz w:val="21"/>
          <w:szCs w:val="21"/>
        </w:rPr>
      </w:pPr>
      <w:bookmarkStart w:id="85" w:name="_Toc12956709"/>
      <w:r w:rsidRPr="00A14745">
        <w:rPr>
          <w:rFonts w:ascii="黑体" w:hAnsi="黑体" w:hint="eastAsia"/>
          <w:b w:val="0"/>
          <w:sz w:val="21"/>
          <w:szCs w:val="21"/>
        </w:rPr>
        <w:t>7.10</w:t>
      </w:r>
      <w:r w:rsidR="00A944B5">
        <w:rPr>
          <w:rFonts w:ascii="黑体" w:hAnsi="黑体" w:hint="eastAsia"/>
          <w:b w:val="0"/>
          <w:sz w:val="21"/>
          <w:szCs w:val="21"/>
        </w:rPr>
        <w:t>制定专业</w:t>
      </w:r>
      <w:proofErr w:type="gramStart"/>
      <w:r w:rsidR="00A944B5">
        <w:rPr>
          <w:rFonts w:ascii="黑体" w:hAnsi="黑体" w:hint="eastAsia"/>
          <w:b w:val="0"/>
          <w:sz w:val="21"/>
          <w:szCs w:val="21"/>
        </w:rPr>
        <w:t>镇创新</w:t>
      </w:r>
      <w:proofErr w:type="gramEnd"/>
      <w:r w:rsidR="00A944B5">
        <w:rPr>
          <w:rFonts w:ascii="黑体" w:hAnsi="黑体" w:hint="eastAsia"/>
          <w:b w:val="0"/>
          <w:sz w:val="21"/>
          <w:szCs w:val="21"/>
        </w:rPr>
        <w:t>指数评价体系</w:t>
      </w:r>
      <w:bookmarkEnd w:id="85"/>
    </w:p>
    <w:p w:rsidR="00543476" w:rsidRDefault="00543476" w:rsidP="00763003">
      <w:pPr>
        <w:spacing w:line="360" w:lineRule="auto"/>
        <w:ind w:firstLineChars="185" w:firstLine="388"/>
        <w:rPr>
          <w:rFonts w:ascii="宋体"/>
          <w:sz w:val="24"/>
        </w:rPr>
        <w:sectPr w:rsidR="00543476">
          <w:footerReference w:type="default" r:id="rId14"/>
          <w:pgSz w:w="11906" w:h="16838"/>
          <w:pgMar w:top="1440" w:right="1800" w:bottom="1440" w:left="1800" w:header="851" w:footer="992" w:gutter="0"/>
          <w:pgNumType w:start="1"/>
          <w:cols w:space="425"/>
          <w:docGrid w:type="lines" w:linePitch="312"/>
        </w:sectPr>
      </w:pPr>
      <w:r w:rsidRPr="00504E5D">
        <w:rPr>
          <w:rFonts w:ascii="宋体" w:hint="eastAsia"/>
          <w:szCs w:val="21"/>
        </w:rPr>
        <w:t>建立规范的专业</w:t>
      </w:r>
      <w:proofErr w:type="gramStart"/>
      <w:r w:rsidRPr="00504E5D">
        <w:rPr>
          <w:rFonts w:ascii="宋体" w:hint="eastAsia"/>
          <w:szCs w:val="21"/>
        </w:rPr>
        <w:t>镇创新</w:t>
      </w:r>
      <w:proofErr w:type="gramEnd"/>
      <w:r w:rsidRPr="00504E5D">
        <w:rPr>
          <w:rFonts w:ascii="宋体" w:hint="eastAsia"/>
          <w:szCs w:val="21"/>
        </w:rPr>
        <w:t>指数评价指标体系，开展创新基础、科技研发能力、产业化能力、专业化能力评价工作。</w:t>
      </w:r>
    </w:p>
    <w:p w:rsidR="00543476" w:rsidRDefault="00543476" w:rsidP="00543476">
      <w:pPr>
        <w:pStyle w:val="2"/>
        <w:jc w:val="center"/>
      </w:pPr>
      <w:bookmarkStart w:id="86" w:name="_Toc490466828"/>
      <w:bookmarkStart w:id="87" w:name="_Toc490667122"/>
      <w:bookmarkStart w:id="88" w:name="_Toc12956710"/>
      <w:r>
        <w:rPr>
          <w:rFonts w:hint="eastAsia"/>
        </w:rPr>
        <w:lastRenderedPageBreak/>
        <w:t>参考文献</w:t>
      </w:r>
      <w:bookmarkEnd w:id="86"/>
      <w:bookmarkEnd w:id="87"/>
      <w:bookmarkEnd w:id="88"/>
    </w:p>
    <w:p w:rsidR="00543476" w:rsidRDefault="00543476" w:rsidP="00543476">
      <w:pPr>
        <w:spacing w:line="360" w:lineRule="auto"/>
        <w:jc w:val="left"/>
        <w:rPr>
          <w:rFonts w:ascii="宋体" w:hAnsi="宋体"/>
          <w:sz w:val="22"/>
        </w:rPr>
      </w:pPr>
      <w:r>
        <w:rPr>
          <w:rFonts w:ascii="宋体" w:hAnsi="宋体"/>
          <w:sz w:val="22"/>
        </w:rPr>
        <w:t xml:space="preserve">[1]  GB/T 24620-2009 服务标准制定导则 </w:t>
      </w:r>
    </w:p>
    <w:p w:rsidR="00543476" w:rsidRDefault="00543476" w:rsidP="00543476">
      <w:pPr>
        <w:spacing w:line="360" w:lineRule="auto"/>
        <w:jc w:val="left"/>
        <w:rPr>
          <w:rFonts w:ascii="宋体" w:hAnsi="宋体"/>
          <w:sz w:val="22"/>
        </w:rPr>
      </w:pPr>
      <w:r>
        <w:rPr>
          <w:rFonts w:ascii="宋体" w:hAnsi="宋体"/>
          <w:sz w:val="22"/>
        </w:rPr>
        <w:t>[2]  GB/T 28222-2011 服务标准编写通则</w:t>
      </w:r>
    </w:p>
    <w:p w:rsidR="00543476" w:rsidRDefault="00543476" w:rsidP="00C81ED6">
      <w:pPr>
        <w:spacing w:line="360" w:lineRule="auto"/>
        <w:ind w:left="550" w:hangingChars="250" w:hanging="550"/>
        <w:jc w:val="left"/>
        <w:rPr>
          <w:rFonts w:ascii="宋体" w:hAnsi="宋体"/>
          <w:sz w:val="22"/>
        </w:rPr>
      </w:pPr>
      <w:r>
        <w:rPr>
          <w:rFonts w:ascii="宋体" w:hAnsi="宋体" w:hint="eastAsia"/>
          <w:sz w:val="22"/>
        </w:rPr>
        <w:t>[3]</w:t>
      </w:r>
      <w:r>
        <w:rPr>
          <w:rFonts w:ascii="宋体" w:hAnsi="宋体"/>
          <w:sz w:val="22"/>
        </w:rPr>
        <w:t xml:space="preserve">  </w:t>
      </w:r>
      <w:r>
        <w:rPr>
          <w:rFonts w:ascii="宋体" w:hAnsi="宋体" w:hint="eastAsia"/>
          <w:sz w:val="22"/>
        </w:rPr>
        <w:t>《中共广东省委  广东省人民政府关于全面深化科技体制改革加快创新驱动发展的决定》（粤发〔2014〕</w:t>
      </w:r>
      <w:r>
        <w:rPr>
          <w:rFonts w:ascii="宋体" w:hAnsi="宋体"/>
          <w:sz w:val="22"/>
        </w:rPr>
        <w:t>12</w:t>
      </w:r>
      <w:r>
        <w:rPr>
          <w:rFonts w:ascii="宋体" w:hAnsi="宋体" w:hint="eastAsia"/>
          <w:sz w:val="22"/>
        </w:rPr>
        <w:t>号）</w:t>
      </w:r>
    </w:p>
    <w:p w:rsidR="00543476" w:rsidRDefault="00543476" w:rsidP="00C81ED6">
      <w:pPr>
        <w:spacing w:line="360" w:lineRule="auto"/>
        <w:ind w:left="440" w:hangingChars="200" w:hanging="440"/>
        <w:jc w:val="left"/>
        <w:rPr>
          <w:rFonts w:ascii="宋体" w:hAnsi="宋体"/>
          <w:sz w:val="22"/>
        </w:rPr>
      </w:pPr>
      <w:r>
        <w:rPr>
          <w:rFonts w:ascii="宋体" w:hAnsi="宋体" w:hint="eastAsia"/>
          <w:sz w:val="22"/>
        </w:rPr>
        <w:t>[4]</w:t>
      </w:r>
      <w:r>
        <w:rPr>
          <w:rFonts w:ascii="宋体" w:hAnsi="宋体"/>
          <w:sz w:val="22"/>
        </w:rPr>
        <w:t xml:space="preserve">  </w:t>
      </w:r>
      <w:r>
        <w:rPr>
          <w:rFonts w:ascii="宋体" w:hAnsi="宋体" w:hint="eastAsia"/>
          <w:sz w:val="22"/>
        </w:rPr>
        <w:t>《中共广东省委  广东省人民政府关于依靠科技创新推进专业镇转型升级的决定》（粤发〔2012〕11号）</w:t>
      </w:r>
    </w:p>
    <w:p w:rsidR="00543476" w:rsidRDefault="00543476" w:rsidP="00C81ED6">
      <w:pPr>
        <w:spacing w:line="360" w:lineRule="auto"/>
        <w:ind w:left="440" w:hangingChars="200" w:hanging="440"/>
        <w:jc w:val="left"/>
        <w:rPr>
          <w:rFonts w:ascii="宋体" w:hAnsi="宋体"/>
          <w:sz w:val="22"/>
        </w:rPr>
      </w:pPr>
      <w:r>
        <w:rPr>
          <w:rFonts w:ascii="宋体" w:hAnsi="宋体" w:hint="eastAsia"/>
          <w:sz w:val="22"/>
        </w:rPr>
        <w:t>[5]</w:t>
      </w:r>
      <w:r>
        <w:rPr>
          <w:rFonts w:ascii="宋体" w:hAnsi="宋体"/>
          <w:sz w:val="22"/>
        </w:rPr>
        <w:t xml:space="preserve">  </w:t>
      </w:r>
      <w:r>
        <w:rPr>
          <w:rFonts w:ascii="宋体" w:hAnsi="宋体" w:hint="eastAsia"/>
          <w:sz w:val="22"/>
        </w:rPr>
        <w:t>《广东省人民政府关于加快专业镇中小微企业服务平台建设的意见》（粤府〔2012〕98号）</w:t>
      </w:r>
    </w:p>
    <w:p w:rsidR="00543476" w:rsidRDefault="00543476" w:rsidP="00C81ED6">
      <w:pPr>
        <w:spacing w:line="360" w:lineRule="auto"/>
        <w:ind w:left="440" w:hangingChars="200" w:hanging="440"/>
        <w:rPr>
          <w:rFonts w:ascii="宋体"/>
          <w:b/>
          <w:sz w:val="24"/>
        </w:rPr>
      </w:pPr>
      <w:r>
        <w:rPr>
          <w:rFonts w:ascii="宋体" w:hAnsi="宋体" w:hint="eastAsia"/>
          <w:sz w:val="22"/>
        </w:rPr>
        <w:t>[6]</w:t>
      </w:r>
      <w:r>
        <w:rPr>
          <w:rFonts w:ascii="宋体" w:hAnsi="宋体"/>
          <w:sz w:val="22"/>
        </w:rPr>
        <w:t xml:space="preserve">  </w:t>
      </w:r>
      <w:r>
        <w:rPr>
          <w:rFonts w:ascii="宋体" w:hAnsi="宋体" w:hint="eastAsia"/>
          <w:sz w:val="22"/>
        </w:rPr>
        <w:t>《广东省科学技术厅关于加强专业镇创新发展工作的指导意见》（粤科〔201</w:t>
      </w:r>
      <w:r>
        <w:rPr>
          <w:rFonts w:ascii="宋体" w:hAnsi="宋体"/>
          <w:sz w:val="22"/>
        </w:rPr>
        <w:t>6</w:t>
      </w:r>
      <w:r>
        <w:rPr>
          <w:rFonts w:ascii="宋体" w:hAnsi="宋体" w:hint="eastAsia"/>
          <w:sz w:val="22"/>
        </w:rPr>
        <w:t>〕</w:t>
      </w:r>
      <w:r>
        <w:rPr>
          <w:rFonts w:ascii="宋体" w:hAnsi="宋体"/>
          <w:sz w:val="22"/>
        </w:rPr>
        <w:t>56</w:t>
      </w:r>
      <w:r>
        <w:rPr>
          <w:rFonts w:ascii="宋体" w:hAnsi="宋体" w:hint="eastAsia"/>
          <w:sz w:val="22"/>
        </w:rPr>
        <w:t>号）</w:t>
      </w:r>
    </w:p>
    <w:p w:rsidR="00115E06" w:rsidRPr="00543476" w:rsidRDefault="00115E06" w:rsidP="00D26399">
      <w:pPr>
        <w:spacing w:beforeLines="50" w:before="156" w:afterLines="50" w:after="156"/>
        <w:ind w:firstLineChars="200" w:firstLine="420"/>
        <w:rPr>
          <w:rFonts w:asciiTheme="minorEastAsia" w:eastAsiaTheme="minorEastAsia" w:hAnsiTheme="minorEastAsia"/>
          <w:bCs/>
          <w:szCs w:val="21"/>
        </w:rPr>
      </w:pPr>
    </w:p>
    <w:p w:rsidR="00115E06" w:rsidRDefault="00115E06" w:rsidP="00D26399">
      <w:pPr>
        <w:spacing w:beforeLines="50" w:before="156" w:afterLines="50" w:after="156"/>
        <w:ind w:firstLineChars="200" w:firstLine="420"/>
        <w:rPr>
          <w:rFonts w:asciiTheme="minorEastAsia" w:eastAsiaTheme="minorEastAsia" w:hAnsiTheme="minorEastAsia"/>
          <w:bCs/>
          <w:szCs w:val="21"/>
        </w:rPr>
      </w:pPr>
    </w:p>
    <w:p w:rsidR="00115E06" w:rsidRDefault="00115E06" w:rsidP="00D26399">
      <w:pPr>
        <w:spacing w:beforeLines="50" w:before="156" w:afterLines="50" w:after="156"/>
        <w:ind w:firstLineChars="200" w:firstLine="420"/>
        <w:rPr>
          <w:rFonts w:asciiTheme="minorEastAsia" w:eastAsiaTheme="minorEastAsia" w:hAnsiTheme="minorEastAsia"/>
          <w:bCs/>
          <w:szCs w:val="21"/>
        </w:rPr>
      </w:pPr>
    </w:p>
    <w:p w:rsidR="00115E06" w:rsidRPr="00115E06" w:rsidRDefault="00115E06" w:rsidP="00D26399">
      <w:pPr>
        <w:spacing w:beforeLines="50" w:before="156" w:afterLines="50" w:after="156"/>
        <w:ind w:firstLineChars="200" w:firstLine="420"/>
        <w:rPr>
          <w:ins w:id="89" w:author="yun" w:date="2014-08-12T16:04:00Z"/>
          <w:rFonts w:asciiTheme="minorEastAsia" w:eastAsiaTheme="minorEastAsia" w:hAnsiTheme="minorEastAsia"/>
          <w:bCs/>
          <w:szCs w:val="21"/>
        </w:rPr>
      </w:pPr>
    </w:p>
    <w:p w:rsidR="00733962" w:rsidRDefault="00733962" w:rsidP="0004530E">
      <w:pPr>
        <w:spacing w:line="360" w:lineRule="auto"/>
        <w:jc w:val="center"/>
      </w:pPr>
      <w:bookmarkStart w:id="90" w:name="OLE_LINK42"/>
      <w:bookmarkEnd w:id="43"/>
      <w:r>
        <w:rPr>
          <w:rFonts w:hint="eastAsia"/>
        </w:rPr>
        <w:t>_____________________________</w:t>
      </w:r>
      <w:bookmarkEnd w:id="90"/>
    </w:p>
    <w:sectPr w:rsidR="00733962" w:rsidSect="001C4F33">
      <w:footerReference w:type="default" r:id="rId15"/>
      <w:pgSz w:w="11906" w:h="16838"/>
      <w:pgMar w:top="1440" w:right="1797" w:bottom="1440" w:left="1797" w:header="851" w:footer="992" w:gutter="0"/>
      <w:cols w:space="425"/>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2A4F" w:rsidRDefault="00132A4F">
      <w:r>
        <w:separator/>
      </w:r>
    </w:p>
  </w:endnote>
  <w:endnote w:type="continuationSeparator" w:id="0">
    <w:p w:rsidR="00132A4F" w:rsidRDefault="00132A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592" w:rsidRPr="00CD21D4" w:rsidRDefault="00147592" w:rsidP="00FC72D3">
    <w:pPr>
      <w:pStyle w:val="affb"/>
      <w:framePr w:wrap="around" w:vAnchor="text" w:hAnchor="margin" w:xAlign="outside" w:y="1"/>
      <w:rPr>
        <w:rStyle w:val="afffffc"/>
        <w:rFonts w:asciiTheme="minorEastAsia" w:eastAsiaTheme="minorEastAsia" w:hAnsiTheme="minorEastAsia"/>
      </w:rPr>
    </w:pPr>
    <w:r w:rsidRPr="00CD21D4">
      <w:rPr>
        <w:rStyle w:val="afffffc"/>
        <w:rFonts w:asciiTheme="minorEastAsia" w:eastAsiaTheme="minorEastAsia" w:hAnsiTheme="minorEastAsia"/>
      </w:rPr>
      <w:fldChar w:fldCharType="begin"/>
    </w:r>
    <w:r w:rsidRPr="00CD21D4">
      <w:rPr>
        <w:rStyle w:val="afffffc"/>
        <w:rFonts w:asciiTheme="minorEastAsia" w:eastAsiaTheme="minorEastAsia" w:hAnsiTheme="minorEastAsia"/>
      </w:rPr>
      <w:instrText xml:space="preserve">PAGE  </w:instrText>
    </w:r>
    <w:r w:rsidRPr="00CD21D4">
      <w:rPr>
        <w:rStyle w:val="afffffc"/>
        <w:rFonts w:asciiTheme="minorEastAsia" w:eastAsiaTheme="minorEastAsia" w:hAnsiTheme="minorEastAsia"/>
      </w:rPr>
      <w:fldChar w:fldCharType="separate"/>
    </w:r>
    <w:r w:rsidR="00062FF5">
      <w:rPr>
        <w:rStyle w:val="afffffc"/>
        <w:rFonts w:asciiTheme="minorEastAsia" w:eastAsiaTheme="minorEastAsia" w:hAnsiTheme="minorEastAsia"/>
        <w:noProof/>
      </w:rPr>
      <w:t>6</w:t>
    </w:r>
    <w:r w:rsidRPr="00CD21D4">
      <w:rPr>
        <w:rStyle w:val="afffffc"/>
        <w:rFonts w:asciiTheme="minorEastAsia" w:eastAsiaTheme="minorEastAsia" w:hAnsiTheme="minorEastAsia"/>
      </w:rPr>
      <w:fldChar w:fldCharType="end"/>
    </w:r>
  </w:p>
  <w:p w:rsidR="00147592" w:rsidRDefault="00147592" w:rsidP="00FC72D3">
    <w:pPr>
      <w:pStyle w:val="affb"/>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592" w:rsidRPr="00CD21D4" w:rsidRDefault="00147592" w:rsidP="00FC72D3">
    <w:pPr>
      <w:pStyle w:val="affb"/>
      <w:framePr w:wrap="around" w:vAnchor="text" w:hAnchor="margin" w:xAlign="outside" w:y="1"/>
      <w:rPr>
        <w:rStyle w:val="afffffc"/>
        <w:rFonts w:asciiTheme="minorEastAsia" w:eastAsiaTheme="minorEastAsia" w:hAnsiTheme="minorEastAsia"/>
      </w:rPr>
    </w:pPr>
    <w:r w:rsidRPr="00CD21D4">
      <w:rPr>
        <w:rStyle w:val="afffffc"/>
        <w:rFonts w:asciiTheme="minorEastAsia" w:eastAsiaTheme="minorEastAsia" w:hAnsiTheme="minorEastAsia"/>
      </w:rPr>
      <w:fldChar w:fldCharType="begin"/>
    </w:r>
    <w:r w:rsidRPr="00CD21D4">
      <w:rPr>
        <w:rStyle w:val="afffffc"/>
        <w:rFonts w:asciiTheme="minorEastAsia" w:eastAsiaTheme="minorEastAsia" w:hAnsiTheme="minorEastAsia"/>
      </w:rPr>
      <w:instrText xml:space="preserve">PAGE  </w:instrText>
    </w:r>
    <w:r w:rsidRPr="00CD21D4">
      <w:rPr>
        <w:rStyle w:val="afffffc"/>
        <w:rFonts w:asciiTheme="minorEastAsia" w:eastAsiaTheme="minorEastAsia" w:hAnsiTheme="minorEastAsia"/>
      </w:rPr>
      <w:fldChar w:fldCharType="separate"/>
    </w:r>
    <w:r w:rsidR="00062FF5">
      <w:rPr>
        <w:rStyle w:val="afffffc"/>
        <w:rFonts w:asciiTheme="minorEastAsia" w:eastAsiaTheme="minorEastAsia" w:hAnsiTheme="minorEastAsia"/>
        <w:noProof/>
      </w:rPr>
      <w:t>III</w:t>
    </w:r>
    <w:r w:rsidRPr="00CD21D4">
      <w:rPr>
        <w:rStyle w:val="afffffc"/>
        <w:rFonts w:asciiTheme="minorEastAsia" w:eastAsiaTheme="minorEastAsia" w:hAnsiTheme="minorEastAsia"/>
      </w:rPr>
      <w:fldChar w:fldCharType="end"/>
    </w:r>
  </w:p>
  <w:p w:rsidR="00147592" w:rsidRDefault="00147592" w:rsidP="00F90A95">
    <w:pPr>
      <w:pStyle w:val="aff9"/>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0563589"/>
    </w:sdtPr>
    <w:sdtEndPr/>
    <w:sdtContent>
      <w:p w:rsidR="00543476" w:rsidRDefault="00543476">
        <w:pPr>
          <w:pStyle w:val="affb"/>
        </w:pPr>
        <w:r>
          <w:fldChar w:fldCharType="begin"/>
        </w:r>
        <w:r>
          <w:instrText>PAGE   \* MERGEFORMAT</w:instrText>
        </w:r>
        <w:r>
          <w:fldChar w:fldCharType="separate"/>
        </w:r>
        <w:r w:rsidR="00062FF5" w:rsidRPr="00062FF5">
          <w:rPr>
            <w:noProof/>
            <w:lang w:val="zh-CN"/>
          </w:rPr>
          <w:t>5</w:t>
        </w:r>
        <w:r>
          <w:fldChar w:fldCharType="end"/>
        </w:r>
      </w:p>
    </w:sdtContent>
  </w:sdt>
  <w:p w:rsidR="00543476" w:rsidRDefault="00543476">
    <w:pPr>
      <w:pStyle w:val="aff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592" w:rsidRPr="00CD21D4" w:rsidRDefault="00147592" w:rsidP="00BA3327">
    <w:pPr>
      <w:pStyle w:val="affb"/>
      <w:framePr w:wrap="around" w:vAnchor="text" w:hAnchor="margin" w:xAlign="outside" w:y="1"/>
      <w:rPr>
        <w:rStyle w:val="afffffc"/>
        <w:rFonts w:asciiTheme="minorEastAsia" w:eastAsiaTheme="minorEastAsia" w:hAnsiTheme="minorEastAsia"/>
      </w:rPr>
    </w:pPr>
    <w:r w:rsidRPr="00CD21D4">
      <w:rPr>
        <w:rStyle w:val="afffffc"/>
        <w:rFonts w:asciiTheme="minorEastAsia" w:eastAsiaTheme="minorEastAsia" w:hAnsiTheme="minorEastAsia"/>
      </w:rPr>
      <w:fldChar w:fldCharType="begin"/>
    </w:r>
    <w:r w:rsidRPr="00CD21D4">
      <w:rPr>
        <w:rStyle w:val="afffffc"/>
        <w:rFonts w:asciiTheme="minorEastAsia" w:eastAsiaTheme="minorEastAsia" w:hAnsiTheme="minorEastAsia"/>
      </w:rPr>
      <w:instrText xml:space="preserve">PAGE  </w:instrText>
    </w:r>
    <w:r w:rsidRPr="00CD21D4">
      <w:rPr>
        <w:rStyle w:val="afffffc"/>
        <w:rFonts w:asciiTheme="minorEastAsia" w:eastAsiaTheme="minorEastAsia" w:hAnsiTheme="minorEastAsia"/>
      </w:rPr>
      <w:fldChar w:fldCharType="separate"/>
    </w:r>
    <w:r w:rsidR="00062FF5">
      <w:rPr>
        <w:rStyle w:val="afffffc"/>
        <w:rFonts w:asciiTheme="minorEastAsia" w:eastAsiaTheme="minorEastAsia" w:hAnsiTheme="minorEastAsia"/>
        <w:noProof/>
      </w:rPr>
      <w:t>7</w:t>
    </w:r>
    <w:r w:rsidRPr="00CD21D4">
      <w:rPr>
        <w:rStyle w:val="afffffc"/>
        <w:rFonts w:asciiTheme="minorEastAsia" w:eastAsiaTheme="minorEastAsia" w:hAnsiTheme="minorEastAsia"/>
      </w:rPr>
      <w:fldChar w:fldCharType="end"/>
    </w:r>
  </w:p>
  <w:p w:rsidR="00147592" w:rsidRDefault="00147592" w:rsidP="00F90A95">
    <w:pPr>
      <w:pStyle w:val="aff9"/>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2A4F" w:rsidRDefault="00132A4F">
      <w:r>
        <w:separator/>
      </w:r>
    </w:p>
  </w:footnote>
  <w:footnote w:type="continuationSeparator" w:id="0">
    <w:p w:rsidR="00132A4F" w:rsidRDefault="00132A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592" w:rsidRPr="00DA0FE9" w:rsidRDefault="00147592" w:rsidP="00DA0FE9">
    <w:pPr>
      <w:pStyle w:val="afff3"/>
      <w:rPr>
        <w:rFonts w:ascii="黑体" w:eastAsia="黑体"/>
        <w:sz w:val="21"/>
        <w:szCs w:val="21"/>
      </w:rPr>
    </w:pPr>
    <w:r w:rsidRPr="00DA0FE9">
      <w:rPr>
        <w:rFonts w:ascii="黑体" w:eastAsia="黑体" w:hint="eastAsia"/>
        <w:sz w:val="21"/>
        <w:szCs w:val="21"/>
      </w:rPr>
      <w:t>DB44/T XXXX</w:t>
    </w:r>
    <w:r w:rsidR="00062FF5">
      <w:rPr>
        <w:rFonts w:ascii="黑体" w:eastAsia="黑体"/>
        <w:sz w:val="21"/>
        <w:szCs w:val="21"/>
      </w:rPr>
      <w:t>.1</w:t>
    </w:r>
    <w:r w:rsidRPr="00DA0FE9">
      <w:rPr>
        <w:rFonts w:ascii="黑体" w:eastAsia="黑体" w:hint="eastAsia"/>
        <w:sz w:val="21"/>
        <w:szCs w:val="21"/>
      </w:rPr>
      <w:t>—XXXX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592" w:rsidRPr="001D0D8C" w:rsidRDefault="00147592" w:rsidP="001D0D8C">
    <w:pPr>
      <w:pStyle w:val="aff"/>
      <w:numPr>
        <w:ilvl w:val="0"/>
        <w:numId w:val="0"/>
      </w:numPr>
      <w:spacing w:after="0"/>
    </w:pPr>
    <w:r w:rsidRPr="001D0D8C">
      <w:rPr>
        <w:rFonts w:hint="eastAsia"/>
      </w:rPr>
      <w:t>DB44/T XXXX</w:t>
    </w:r>
    <w:r w:rsidR="00062FF5">
      <w:t>.1</w:t>
    </w:r>
    <w:r w:rsidRPr="001D0D8C">
      <w:rPr>
        <w:rFonts w:hint="eastAsia"/>
      </w:rPr>
      <w:t>—XXXX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592" w:rsidRDefault="00147592" w:rsidP="00CA6CFC">
    <w:pPr>
      <w:pStyle w:val="aff3"/>
      <w:numPr>
        <w:ilvl w:val="0"/>
        <w:numId w:val="0"/>
      </w:num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9102AD"/>
    <w:multiLevelType w:val="multilevel"/>
    <w:tmpl w:val="EBD280FE"/>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 w15:restartNumberingAfterBreak="0">
    <w:nsid w:val="093C6778"/>
    <w:multiLevelType w:val="multilevel"/>
    <w:tmpl w:val="4BD45F30"/>
    <w:lvl w:ilvl="0">
      <w:start w:val="1"/>
      <w:numFmt w:val="decimal"/>
      <w:lvlRestart w:val="0"/>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15:restartNumberingAfterBreak="0">
    <w:nsid w:val="0AE367E9"/>
    <w:multiLevelType w:val="multilevel"/>
    <w:tmpl w:val="68FAB4E2"/>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3" w15:restartNumberingAfterBreak="0">
    <w:nsid w:val="0DDE2B46"/>
    <w:multiLevelType w:val="multilevel"/>
    <w:tmpl w:val="BC349772"/>
    <w:lvl w:ilvl="0">
      <w:start w:val="1"/>
      <w:numFmt w:val="none"/>
      <w:pStyle w:val="a2"/>
      <w:suff w:val="nothing"/>
      <w:lvlText w:val="%1   "/>
      <w:lvlJc w:val="left"/>
      <w:pPr>
        <w:ind w:left="181" w:hanging="181"/>
      </w:pPr>
      <w:rPr>
        <w:rFonts w:ascii="宋体" w:eastAsia="宋体" w:hint="eastAsia"/>
        <w:b w:val="0"/>
        <w:i w:val="0"/>
        <w:sz w:val="18"/>
        <w:vertAlign w:val="baseline"/>
      </w:rPr>
    </w:lvl>
    <w:lvl w:ilvl="1">
      <w:start w:val="1"/>
      <w:numFmt w:val="lowerLetter"/>
      <w:lvlText w:val="%2"/>
      <w:lvlJc w:val="left"/>
      <w:pPr>
        <w:tabs>
          <w:tab w:val="num" w:pos="954"/>
        </w:tabs>
        <w:ind w:left="1260" w:hanging="363"/>
      </w:pPr>
      <w:rPr>
        <w:rFonts w:hint="eastAsia"/>
      </w:rPr>
    </w:lvl>
    <w:lvl w:ilvl="2">
      <w:start w:val="1"/>
      <w:numFmt w:val="lowerRoman"/>
      <w:lvlText w:val="%3."/>
      <w:lvlJc w:val="right"/>
      <w:pPr>
        <w:tabs>
          <w:tab w:val="num" w:pos="954"/>
        </w:tabs>
        <w:ind w:left="1260" w:hanging="363"/>
      </w:pPr>
      <w:rPr>
        <w:rFonts w:hint="eastAsia"/>
      </w:rPr>
    </w:lvl>
    <w:lvl w:ilvl="3">
      <w:start w:val="1"/>
      <w:numFmt w:val="decimal"/>
      <w:lvlText w:val="%4."/>
      <w:lvlJc w:val="left"/>
      <w:pPr>
        <w:tabs>
          <w:tab w:val="num" w:pos="954"/>
        </w:tabs>
        <w:ind w:left="1260" w:hanging="363"/>
      </w:pPr>
      <w:rPr>
        <w:rFonts w:hint="eastAsia"/>
      </w:rPr>
    </w:lvl>
    <w:lvl w:ilvl="4">
      <w:start w:val="1"/>
      <w:numFmt w:val="lowerLetter"/>
      <w:lvlText w:val="%5)"/>
      <w:lvlJc w:val="left"/>
      <w:pPr>
        <w:tabs>
          <w:tab w:val="num" w:pos="954"/>
        </w:tabs>
        <w:ind w:left="1260" w:hanging="363"/>
      </w:pPr>
      <w:rPr>
        <w:rFonts w:hint="eastAsia"/>
      </w:rPr>
    </w:lvl>
    <w:lvl w:ilvl="5">
      <w:start w:val="1"/>
      <w:numFmt w:val="lowerRoman"/>
      <w:lvlText w:val="%6."/>
      <w:lvlJc w:val="right"/>
      <w:pPr>
        <w:tabs>
          <w:tab w:val="num" w:pos="954"/>
        </w:tabs>
        <w:ind w:left="1260" w:hanging="363"/>
      </w:pPr>
      <w:rPr>
        <w:rFonts w:hint="eastAsia"/>
      </w:rPr>
    </w:lvl>
    <w:lvl w:ilvl="6">
      <w:start w:val="1"/>
      <w:numFmt w:val="decimal"/>
      <w:lvlText w:val="%7."/>
      <w:lvlJc w:val="left"/>
      <w:pPr>
        <w:tabs>
          <w:tab w:val="num" w:pos="954"/>
        </w:tabs>
        <w:ind w:left="1260" w:hanging="363"/>
      </w:pPr>
      <w:rPr>
        <w:rFonts w:hint="eastAsia"/>
      </w:rPr>
    </w:lvl>
    <w:lvl w:ilvl="7">
      <w:start w:val="1"/>
      <w:numFmt w:val="lowerLetter"/>
      <w:lvlText w:val="%8)"/>
      <w:lvlJc w:val="left"/>
      <w:pPr>
        <w:tabs>
          <w:tab w:val="num" w:pos="954"/>
        </w:tabs>
        <w:ind w:left="1260" w:hanging="363"/>
      </w:pPr>
      <w:rPr>
        <w:rFonts w:hint="eastAsia"/>
      </w:rPr>
    </w:lvl>
    <w:lvl w:ilvl="8">
      <w:start w:val="1"/>
      <w:numFmt w:val="lowerRoman"/>
      <w:lvlText w:val="%9."/>
      <w:lvlJc w:val="right"/>
      <w:pPr>
        <w:tabs>
          <w:tab w:val="num" w:pos="954"/>
        </w:tabs>
        <w:ind w:left="1260" w:hanging="363"/>
      </w:pPr>
      <w:rPr>
        <w:rFonts w:hint="eastAsia"/>
      </w:rPr>
    </w:lvl>
  </w:abstractNum>
  <w:abstractNum w:abstractNumId="4" w15:restartNumberingAfterBreak="0">
    <w:nsid w:val="1DBF583A"/>
    <w:multiLevelType w:val="multilevel"/>
    <w:tmpl w:val="F8D0F384"/>
    <w:lvl w:ilvl="0">
      <w:start w:val="1"/>
      <w:numFmt w:val="decimal"/>
      <w:lvlRestart w:val="0"/>
      <w:pStyle w:val="a3"/>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5" w15:restartNumberingAfterBreak="0">
    <w:nsid w:val="1FC91163"/>
    <w:multiLevelType w:val="multilevel"/>
    <w:tmpl w:val="855EE140"/>
    <w:lvl w:ilvl="0">
      <w:start w:val="1"/>
      <w:numFmt w:val="decimal"/>
      <w:pStyle w:val="a4"/>
      <w:suff w:val="nothing"/>
      <w:lvlText w:val="%1　"/>
      <w:lvlJc w:val="left"/>
      <w:pPr>
        <w:ind w:left="0" w:firstLine="0"/>
      </w:pPr>
      <w:rPr>
        <w:rFonts w:ascii="黑体" w:eastAsia="黑体" w:hAnsi="Times New Roman" w:hint="eastAsia"/>
        <w:b w:val="0"/>
        <w:i w:val="0"/>
        <w:sz w:val="21"/>
        <w:szCs w:val="21"/>
      </w:rPr>
    </w:lvl>
    <w:lvl w:ilvl="1">
      <w:start w:val="1"/>
      <w:numFmt w:val="decimal"/>
      <w:pStyle w:val="a5"/>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rPr>
    </w:lvl>
    <w:lvl w:ilvl="2">
      <w:start w:val="1"/>
      <w:numFmt w:val="decimal"/>
      <w:pStyle w:val="a6"/>
      <w:suff w:val="nothing"/>
      <w:lvlText w:val="%1.%2.%3　"/>
      <w:lvlJc w:val="left"/>
      <w:pPr>
        <w:ind w:left="0" w:firstLine="0"/>
      </w:pPr>
      <w:rPr>
        <w:rFonts w:ascii="黑体" w:eastAsia="黑体" w:hAnsi="Times New Roman" w:hint="eastAsia"/>
        <w:b w:val="0"/>
        <w:i w:val="0"/>
        <w:sz w:val="21"/>
      </w:rPr>
    </w:lvl>
    <w:lvl w:ilvl="3">
      <w:start w:val="1"/>
      <w:numFmt w:val="decimal"/>
      <w:pStyle w:val="a7"/>
      <w:suff w:val="nothing"/>
      <w:lvlText w:val="%1.%2.%3.%4　"/>
      <w:lvlJc w:val="left"/>
      <w:pPr>
        <w:ind w:left="0" w:firstLine="0"/>
      </w:pPr>
      <w:rPr>
        <w:rFonts w:ascii="黑体" w:eastAsia="黑体" w:hAnsi="Times New Roman" w:hint="eastAsia"/>
        <w:b w:val="0"/>
        <w:i w:val="0"/>
        <w:sz w:val="21"/>
      </w:rPr>
    </w:lvl>
    <w:lvl w:ilvl="4">
      <w:start w:val="1"/>
      <w:numFmt w:val="decimal"/>
      <w:pStyle w:val="a8"/>
      <w:suff w:val="nothing"/>
      <w:lvlText w:val="%1.%2.%3.%4.%5　"/>
      <w:lvlJc w:val="left"/>
      <w:pPr>
        <w:ind w:left="0" w:firstLine="0"/>
      </w:pPr>
      <w:rPr>
        <w:rFonts w:ascii="黑体" w:eastAsia="黑体" w:hAnsi="Times New Roman" w:hint="eastAsia"/>
        <w:b w:val="0"/>
        <w:i w:val="0"/>
        <w:sz w:val="21"/>
      </w:rPr>
    </w:lvl>
    <w:lvl w:ilvl="5">
      <w:start w:val="1"/>
      <w:numFmt w:val="decimal"/>
      <w:pStyle w:val="a9"/>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6" w15:restartNumberingAfterBreak="0">
    <w:nsid w:val="2A8F7113"/>
    <w:multiLevelType w:val="multilevel"/>
    <w:tmpl w:val="76786F08"/>
    <w:lvl w:ilvl="0">
      <w:start w:val="1"/>
      <w:numFmt w:val="upperLetter"/>
      <w:pStyle w:val="aa"/>
      <w:suff w:val="space"/>
      <w:lvlText w:val="%1"/>
      <w:lvlJc w:val="left"/>
      <w:pPr>
        <w:ind w:left="623" w:hanging="425"/>
      </w:pPr>
      <w:rPr>
        <w:rFonts w:hint="eastAsia"/>
      </w:rPr>
    </w:lvl>
    <w:lvl w:ilvl="1">
      <w:start w:val="1"/>
      <w:numFmt w:val="decimal"/>
      <w:pStyle w:val="ab"/>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7" w15:restartNumberingAfterBreak="0">
    <w:nsid w:val="2C5917C3"/>
    <w:multiLevelType w:val="multilevel"/>
    <w:tmpl w:val="C9A69A3E"/>
    <w:lvl w:ilvl="0">
      <w:start w:val="1"/>
      <w:numFmt w:val="none"/>
      <w:pStyle w:val="ac"/>
      <w:suff w:val="nothing"/>
      <w:lvlText w:val="%1——"/>
      <w:lvlJc w:val="left"/>
      <w:pPr>
        <w:ind w:left="833" w:hanging="408"/>
      </w:pPr>
      <w:rPr>
        <w:rFonts w:hint="eastAsia"/>
      </w:rPr>
    </w:lvl>
    <w:lvl w:ilvl="1">
      <w:start w:val="1"/>
      <w:numFmt w:val="bullet"/>
      <w:pStyle w:val="ad"/>
      <w:lvlText w:val=""/>
      <w:lvlJc w:val="left"/>
      <w:pPr>
        <w:tabs>
          <w:tab w:val="num" w:pos="760"/>
        </w:tabs>
        <w:ind w:left="1264" w:hanging="413"/>
      </w:pPr>
      <w:rPr>
        <w:rFonts w:ascii="Symbol" w:hAnsi="Symbol" w:hint="default"/>
        <w:color w:val="auto"/>
      </w:rPr>
    </w:lvl>
    <w:lvl w:ilvl="2">
      <w:start w:val="1"/>
      <w:numFmt w:val="bullet"/>
      <w:pStyle w:val="ae"/>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8" w15:restartNumberingAfterBreak="0">
    <w:nsid w:val="3D733618"/>
    <w:multiLevelType w:val="multilevel"/>
    <w:tmpl w:val="193A04F0"/>
    <w:lvl w:ilvl="0">
      <w:start w:val="1"/>
      <w:numFmt w:val="decimal"/>
      <w:pStyle w:val="af"/>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9" w15:restartNumberingAfterBreak="0">
    <w:nsid w:val="44C50F90"/>
    <w:multiLevelType w:val="multilevel"/>
    <w:tmpl w:val="F73E8F42"/>
    <w:lvl w:ilvl="0">
      <w:start w:val="1"/>
      <w:numFmt w:val="lowerLetter"/>
      <w:lvlRestart w:val="0"/>
      <w:pStyle w:val="af0"/>
      <w:lvlText w:val="%1)"/>
      <w:lvlJc w:val="left"/>
      <w:pPr>
        <w:tabs>
          <w:tab w:val="num" w:pos="839"/>
        </w:tabs>
        <w:ind w:left="839" w:hanging="419"/>
      </w:pPr>
      <w:rPr>
        <w:rFonts w:ascii="宋体" w:eastAsia="宋体" w:hAnsi="宋体" w:hint="eastAsia"/>
        <w:b w:val="0"/>
        <w:i w:val="0"/>
        <w:sz w:val="20"/>
        <w:szCs w:val="21"/>
      </w:rPr>
    </w:lvl>
    <w:lvl w:ilvl="1">
      <w:start w:val="1"/>
      <w:numFmt w:val="decimal"/>
      <w:pStyle w:val="af1"/>
      <w:lvlText w:val="%2)"/>
      <w:lvlJc w:val="left"/>
      <w:pPr>
        <w:tabs>
          <w:tab w:val="num" w:pos="1259"/>
        </w:tabs>
        <w:ind w:left="1259" w:hanging="420"/>
      </w:pPr>
      <w:rPr>
        <w:rFonts w:ascii="宋体" w:eastAsia="宋体" w:hAnsi="宋体" w:hint="eastAsia"/>
        <w:b w:val="0"/>
        <w:i w:val="0"/>
        <w:sz w:val="20"/>
      </w:rPr>
    </w:lvl>
    <w:lvl w:ilvl="2">
      <w:start w:val="1"/>
      <w:numFmt w:val="decimal"/>
      <w:pStyle w:val="af2"/>
      <w:lvlText w:val="(%3)"/>
      <w:lvlJc w:val="left"/>
      <w:pPr>
        <w:tabs>
          <w:tab w:val="num" w:pos="0"/>
        </w:tabs>
        <w:ind w:left="1678" w:hanging="419"/>
      </w:pPr>
      <w:rPr>
        <w:rFonts w:ascii="宋体" w:eastAsia="宋体" w:hAnsi="宋体" w:hint="eastAsia"/>
        <w:b w:val="0"/>
        <w:i w:val="0"/>
        <w:sz w:val="20"/>
        <w:szCs w:val="21"/>
      </w:rPr>
    </w:lvl>
    <w:lvl w:ilvl="3">
      <w:start w:val="1"/>
      <w:numFmt w:val="decimal"/>
      <w:lvlText w:val="%4."/>
      <w:lvlJc w:val="left"/>
      <w:pPr>
        <w:tabs>
          <w:tab w:val="num" w:pos="2098"/>
        </w:tabs>
        <w:ind w:left="2098" w:hanging="420"/>
      </w:pPr>
      <w:rPr>
        <w:rFonts w:hint="eastAsia"/>
      </w:rPr>
    </w:lvl>
    <w:lvl w:ilvl="4">
      <w:start w:val="1"/>
      <w:numFmt w:val="lowerLetter"/>
      <w:lvlText w:val="%5)"/>
      <w:lvlJc w:val="left"/>
      <w:pPr>
        <w:tabs>
          <w:tab w:val="num" w:pos="2517"/>
        </w:tabs>
        <w:ind w:left="2517" w:hanging="419"/>
      </w:pPr>
      <w:rPr>
        <w:rFonts w:hint="eastAsia"/>
      </w:rPr>
    </w:lvl>
    <w:lvl w:ilvl="5">
      <w:start w:val="1"/>
      <w:numFmt w:val="lowerRoman"/>
      <w:lvlText w:val="%6."/>
      <w:lvlJc w:val="right"/>
      <w:pPr>
        <w:tabs>
          <w:tab w:val="num" w:pos="2942"/>
        </w:tabs>
        <w:ind w:left="2937" w:hanging="420"/>
      </w:pPr>
      <w:rPr>
        <w:rFonts w:hint="eastAsia"/>
      </w:rPr>
    </w:lvl>
    <w:lvl w:ilvl="6">
      <w:start w:val="1"/>
      <w:numFmt w:val="decimal"/>
      <w:lvlText w:val="%7."/>
      <w:lvlJc w:val="left"/>
      <w:pPr>
        <w:tabs>
          <w:tab w:val="num" w:pos="3362"/>
        </w:tabs>
        <w:ind w:left="3356" w:hanging="414"/>
      </w:pPr>
      <w:rPr>
        <w:rFonts w:hint="eastAsia"/>
      </w:rPr>
    </w:lvl>
    <w:lvl w:ilvl="7">
      <w:start w:val="1"/>
      <w:numFmt w:val="lowerLetter"/>
      <w:lvlText w:val="%8)"/>
      <w:lvlJc w:val="left"/>
      <w:pPr>
        <w:tabs>
          <w:tab w:val="num" w:pos="3781"/>
        </w:tabs>
        <w:ind w:left="3776" w:hanging="414"/>
      </w:pPr>
      <w:rPr>
        <w:rFonts w:hint="eastAsia"/>
      </w:rPr>
    </w:lvl>
    <w:lvl w:ilvl="8">
      <w:start w:val="1"/>
      <w:numFmt w:val="lowerRoman"/>
      <w:lvlText w:val="%9."/>
      <w:lvlJc w:val="right"/>
      <w:pPr>
        <w:tabs>
          <w:tab w:val="num" w:pos="4201"/>
        </w:tabs>
        <w:ind w:left="4201" w:hanging="420"/>
      </w:pPr>
      <w:rPr>
        <w:rFonts w:hint="eastAsia"/>
      </w:rPr>
    </w:lvl>
  </w:abstractNum>
  <w:abstractNum w:abstractNumId="10" w15:restartNumberingAfterBreak="0">
    <w:nsid w:val="4B733A5F"/>
    <w:multiLevelType w:val="multilevel"/>
    <w:tmpl w:val="2894FF02"/>
    <w:lvl w:ilvl="0">
      <w:start w:val="1"/>
      <w:numFmt w:val="decimal"/>
      <w:lvlRestart w:val="0"/>
      <w:pStyle w:val="af3"/>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num" w:pos="0"/>
        </w:tabs>
        <w:ind w:left="992" w:hanging="629"/>
      </w:pPr>
      <w:rPr>
        <w:rFonts w:hint="eastAsia"/>
        <w:vertAlign w:val="baseline"/>
      </w:rPr>
    </w:lvl>
    <w:lvl w:ilvl="4">
      <w:start w:val="1"/>
      <w:numFmt w:val="lowerLetter"/>
      <w:lvlText w:val="%5)"/>
      <w:lvlJc w:val="left"/>
      <w:pPr>
        <w:tabs>
          <w:tab w:val="num" w:pos="0"/>
        </w:tabs>
        <w:ind w:left="992" w:hanging="629"/>
      </w:pPr>
      <w:rPr>
        <w:rFonts w:hint="eastAsia"/>
        <w:vertAlign w:val="baseline"/>
      </w:rPr>
    </w:lvl>
    <w:lvl w:ilvl="5">
      <w:start w:val="1"/>
      <w:numFmt w:val="lowerRoman"/>
      <w:lvlText w:val="%6."/>
      <w:lvlJc w:val="right"/>
      <w:pPr>
        <w:tabs>
          <w:tab w:val="num" w:pos="0"/>
        </w:tabs>
        <w:ind w:left="992" w:hanging="629"/>
      </w:pPr>
      <w:rPr>
        <w:rFonts w:hint="eastAsia"/>
        <w:vertAlign w:val="baseline"/>
      </w:rPr>
    </w:lvl>
    <w:lvl w:ilvl="6">
      <w:start w:val="1"/>
      <w:numFmt w:val="decimal"/>
      <w:lvlText w:val="%7."/>
      <w:lvlJc w:val="left"/>
      <w:pPr>
        <w:tabs>
          <w:tab w:val="num" w:pos="0"/>
        </w:tabs>
        <w:ind w:left="992" w:hanging="629"/>
      </w:pPr>
      <w:rPr>
        <w:rFonts w:hint="eastAsia"/>
        <w:vertAlign w:val="baseline"/>
      </w:rPr>
    </w:lvl>
    <w:lvl w:ilvl="7">
      <w:start w:val="1"/>
      <w:numFmt w:val="lowerLetter"/>
      <w:lvlText w:val="%8)"/>
      <w:lvlJc w:val="left"/>
      <w:pPr>
        <w:tabs>
          <w:tab w:val="num" w:pos="0"/>
        </w:tabs>
        <w:ind w:left="992" w:hanging="629"/>
      </w:pPr>
      <w:rPr>
        <w:rFonts w:hint="eastAsia"/>
        <w:vertAlign w:val="baseline"/>
      </w:rPr>
    </w:lvl>
    <w:lvl w:ilvl="8">
      <w:start w:val="1"/>
      <w:numFmt w:val="lowerRoman"/>
      <w:lvlText w:val="%9."/>
      <w:lvlJc w:val="right"/>
      <w:pPr>
        <w:tabs>
          <w:tab w:val="num" w:pos="0"/>
        </w:tabs>
        <w:ind w:left="992" w:hanging="629"/>
      </w:pPr>
      <w:rPr>
        <w:rFonts w:hint="eastAsia"/>
        <w:vertAlign w:val="baseline"/>
      </w:rPr>
    </w:lvl>
  </w:abstractNum>
  <w:abstractNum w:abstractNumId="11" w15:restartNumberingAfterBreak="0">
    <w:nsid w:val="557C2AF5"/>
    <w:multiLevelType w:val="multilevel"/>
    <w:tmpl w:val="5AB41562"/>
    <w:lvl w:ilvl="0">
      <w:start w:val="1"/>
      <w:numFmt w:val="decimal"/>
      <w:pStyle w:val="af4"/>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2" w15:restartNumberingAfterBreak="0">
    <w:nsid w:val="60B55DC2"/>
    <w:multiLevelType w:val="multilevel"/>
    <w:tmpl w:val="9DCC486E"/>
    <w:lvl w:ilvl="0">
      <w:start w:val="1"/>
      <w:numFmt w:val="upperLetter"/>
      <w:pStyle w:val="af5"/>
      <w:lvlText w:val="%1"/>
      <w:lvlJc w:val="left"/>
      <w:pPr>
        <w:tabs>
          <w:tab w:val="num" w:pos="0"/>
        </w:tabs>
        <w:ind w:left="0" w:hanging="425"/>
      </w:pPr>
      <w:rPr>
        <w:rFonts w:hint="eastAsia"/>
      </w:rPr>
    </w:lvl>
    <w:lvl w:ilvl="1">
      <w:start w:val="1"/>
      <w:numFmt w:val="decimal"/>
      <w:pStyle w:val="af6"/>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13" w15:restartNumberingAfterBreak="0">
    <w:nsid w:val="646260FA"/>
    <w:multiLevelType w:val="multilevel"/>
    <w:tmpl w:val="CCD6A960"/>
    <w:lvl w:ilvl="0">
      <w:start w:val="1"/>
      <w:numFmt w:val="lowerLetter"/>
      <w:lvlRestart w:val="0"/>
      <w:pStyle w:val="af7"/>
      <w:suff w:val="nothing"/>
      <w:lvlText w:val="%1   "/>
      <w:lvlJc w:val="left"/>
      <w:pPr>
        <w:ind w:left="544" w:hanging="181"/>
      </w:pPr>
      <w:rPr>
        <w:rFonts w:ascii="宋体" w:eastAsia="宋体" w:hAnsi="宋体" w:hint="eastAsia"/>
        <w:b w:val="0"/>
        <w:i w:val="0"/>
        <w:sz w:val="18"/>
        <w:vertAlign w:val="superscript"/>
      </w:rPr>
    </w:lvl>
    <w:lvl w:ilvl="1">
      <w:start w:val="1"/>
      <w:numFmt w:val="lowerLetter"/>
      <w:lvlText w:val="%2"/>
      <w:lvlJc w:val="left"/>
      <w:pPr>
        <w:tabs>
          <w:tab w:val="num" w:pos="57"/>
        </w:tabs>
        <w:ind w:left="363" w:hanging="363"/>
      </w:pPr>
      <w:rPr>
        <w:rFonts w:hint="eastAsia"/>
      </w:rPr>
    </w:lvl>
    <w:lvl w:ilvl="2">
      <w:start w:val="1"/>
      <w:numFmt w:val="lowerRoman"/>
      <w:lvlText w:val="%3."/>
      <w:lvlJc w:val="right"/>
      <w:pPr>
        <w:tabs>
          <w:tab w:val="num" w:pos="57"/>
        </w:tabs>
        <w:ind w:left="363" w:hanging="363"/>
      </w:pPr>
      <w:rPr>
        <w:rFonts w:hint="eastAsia"/>
      </w:rPr>
    </w:lvl>
    <w:lvl w:ilvl="3">
      <w:start w:val="1"/>
      <w:numFmt w:val="decimal"/>
      <w:lvlText w:val="%4."/>
      <w:lvlJc w:val="left"/>
      <w:pPr>
        <w:tabs>
          <w:tab w:val="num" w:pos="57"/>
        </w:tabs>
        <w:ind w:left="363" w:hanging="363"/>
      </w:pPr>
      <w:rPr>
        <w:rFonts w:hint="eastAsia"/>
      </w:rPr>
    </w:lvl>
    <w:lvl w:ilvl="4">
      <w:start w:val="1"/>
      <w:numFmt w:val="lowerLetter"/>
      <w:lvlText w:val="%5)"/>
      <w:lvlJc w:val="left"/>
      <w:pPr>
        <w:tabs>
          <w:tab w:val="num" w:pos="57"/>
        </w:tabs>
        <w:ind w:left="363" w:hanging="363"/>
      </w:pPr>
      <w:rPr>
        <w:rFonts w:hint="eastAsia"/>
      </w:rPr>
    </w:lvl>
    <w:lvl w:ilvl="5">
      <w:start w:val="1"/>
      <w:numFmt w:val="lowerRoman"/>
      <w:lvlText w:val="%6."/>
      <w:lvlJc w:val="right"/>
      <w:pPr>
        <w:tabs>
          <w:tab w:val="num" w:pos="57"/>
        </w:tabs>
        <w:ind w:left="363" w:hanging="363"/>
      </w:pPr>
      <w:rPr>
        <w:rFonts w:hint="eastAsia"/>
      </w:rPr>
    </w:lvl>
    <w:lvl w:ilvl="6">
      <w:start w:val="1"/>
      <w:numFmt w:val="decimal"/>
      <w:lvlText w:val="%7."/>
      <w:lvlJc w:val="left"/>
      <w:pPr>
        <w:tabs>
          <w:tab w:val="num" w:pos="57"/>
        </w:tabs>
        <w:ind w:left="363" w:hanging="363"/>
      </w:pPr>
      <w:rPr>
        <w:rFonts w:hint="eastAsia"/>
      </w:rPr>
    </w:lvl>
    <w:lvl w:ilvl="7">
      <w:start w:val="1"/>
      <w:numFmt w:val="lowerLetter"/>
      <w:lvlText w:val="%8)"/>
      <w:lvlJc w:val="left"/>
      <w:pPr>
        <w:tabs>
          <w:tab w:val="num" w:pos="57"/>
        </w:tabs>
        <w:ind w:left="363" w:hanging="363"/>
      </w:pPr>
      <w:rPr>
        <w:rFonts w:hint="eastAsia"/>
      </w:rPr>
    </w:lvl>
    <w:lvl w:ilvl="8">
      <w:start w:val="1"/>
      <w:numFmt w:val="lowerRoman"/>
      <w:lvlText w:val="%9."/>
      <w:lvlJc w:val="right"/>
      <w:pPr>
        <w:tabs>
          <w:tab w:val="num" w:pos="57"/>
        </w:tabs>
        <w:ind w:left="363" w:hanging="363"/>
      </w:pPr>
      <w:rPr>
        <w:rFonts w:hint="eastAsia"/>
      </w:rPr>
    </w:lvl>
  </w:abstractNum>
  <w:abstractNum w:abstractNumId="14" w15:restartNumberingAfterBreak="0">
    <w:nsid w:val="657D3FBC"/>
    <w:multiLevelType w:val="multilevel"/>
    <w:tmpl w:val="95FA0F16"/>
    <w:lvl w:ilvl="0">
      <w:start w:val="1"/>
      <w:numFmt w:val="upperLetter"/>
      <w:pStyle w:val="af8"/>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9"/>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a"/>
      <w:suff w:val="nothing"/>
      <w:lvlText w:val="%1.%2.%3　"/>
      <w:lvlJc w:val="left"/>
      <w:pPr>
        <w:ind w:left="0" w:firstLine="0"/>
      </w:pPr>
      <w:rPr>
        <w:rFonts w:ascii="黑体" w:eastAsia="黑体" w:hAnsi="Times New Roman" w:hint="eastAsia"/>
        <w:b w:val="0"/>
        <w:i w:val="0"/>
        <w:sz w:val="21"/>
      </w:rPr>
    </w:lvl>
    <w:lvl w:ilvl="3">
      <w:start w:val="1"/>
      <w:numFmt w:val="decimal"/>
      <w:pStyle w:val="afb"/>
      <w:suff w:val="nothing"/>
      <w:lvlText w:val="%1.%2.%3.%4　"/>
      <w:lvlJc w:val="left"/>
      <w:pPr>
        <w:ind w:left="0" w:firstLine="0"/>
      </w:pPr>
      <w:rPr>
        <w:rFonts w:ascii="黑体" w:eastAsia="黑体" w:hAnsi="Times New Roman" w:hint="eastAsia"/>
        <w:b w:val="0"/>
        <w:i w:val="0"/>
        <w:sz w:val="21"/>
      </w:rPr>
    </w:lvl>
    <w:lvl w:ilvl="4">
      <w:start w:val="1"/>
      <w:numFmt w:val="decimal"/>
      <w:pStyle w:val="afc"/>
      <w:suff w:val="nothing"/>
      <w:lvlText w:val="%1.%2.%3.%4.%5　"/>
      <w:lvlJc w:val="left"/>
      <w:pPr>
        <w:ind w:left="0" w:firstLine="0"/>
      </w:pPr>
      <w:rPr>
        <w:rFonts w:ascii="黑体" w:eastAsia="黑体" w:hAnsi="Times New Roman" w:hint="eastAsia"/>
        <w:b w:val="0"/>
        <w:i w:val="0"/>
        <w:sz w:val="21"/>
      </w:rPr>
    </w:lvl>
    <w:lvl w:ilvl="5">
      <w:start w:val="1"/>
      <w:numFmt w:val="decimal"/>
      <w:pStyle w:val="afd"/>
      <w:suff w:val="nothing"/>
      <w:lvlText w:val="%1.%2.%3.%4.%5.%6　"/>
      <w:lvlJc w:val="left"/>
      <w:pPr>
        <w:ind w:left="0" w:firstLine="0"/>
      </w:pPr>
      <w:rPr>
        <w:rFonts w:ascii="黑体" w:eastAsia="黑体" w:hAnsi="Times New Roman" w:hint="eastAsia"/>
        <w:b w:val="0"/>
        <w:i w:val="0"/>
        <w:sz w:val="21"/>
      </w:rPr>
    </w:lvl>
    <w:lvl w:ilvl="6">
      <w:start w:val="1"/>
      <w:numFmt w:val="decimal"/>
      <w:pStyle w:val="af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5" w15:restartNumberingAfterBreak="0">
    <w:nsid w:val="6CEA2025"/>
    <w:multiLevelType w:val="multilevel"/>
    <w:tmpl w:val="4158195E"/>
    <w:lvl w:ilvl="0">
      <w:start w:val="1"/>
      <w:numFmt w:val="none"/>
      <w:suff w:val="nothing"/>
      <w:lvlText w:val="%1"/>
      <w:lvlJc w:val="left"/>
      <w:pPr>
        <w:ind w:left="0" w:firstLine="0"/>
      </w:pPr>
      <w:rPr>
        <w:rFonts w:ascii="Times New Roman" w:hAnsi="Times New Roman" w:hint="default"/>
        <w:b/>
        <w:i w:val="0"/>
        <w:sz w:val="21"/>
      </w:rPr>
    </w:lvl>
    <w:lvl w:ilvl="1">
      <w:start w:val="1"/>
      <w:numFmt w:val="decimal"/>
      <w:pStyle w:val="aff"/>
      <w:suff w:val="nothing"/>
      <w:lvlText w:val="%1%2　"/>
      <w:lvlJc w:val="left"/>
      <w:pPr>
        <w:ind w:left="0" w:firstLine="0"/>
      </w:pPr>
      <w:rPr>
        <w:rFonts w:ascii="Times New Roman" w:eastAsia="黑体" w:hAnsi="Times New Roman" w:cs="Times New Roman" w:hint="eastAsia"/>
        <w:b w:val="0"/>
        <w:bCs w:val="0"/>
        <w:i w:val="0"/>
        <w:iCs w:val="0"/>
        <w:caps w:val="0"/>
        <w:smallCaps w:val="0"/>
        <w:strike w:val="0"/>
        <w:dstrike w:val="0"/>
        <w:noProof w:val="0"/>
        <w:vanish w:val="0"/>
        <w:color w:val="000000"/>
        <w:spacing w:val="0"/>
        <w:kern w:val="0"/>
        <w:position w:val="0"/>
        <w:sz w:val="21"/>
        <w:u w:val="none"/>
        <w:vertAlign w:val="baseline"/>
        <w:em w:val="no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pStyle w:val="aff0"/>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6" w15:restartNumberingAfterBreak="0">
    <w:nsid w:val="6D6C07CD"/>
    <w:multiLevelType w:val="multilevel"/>
    <w:tmpl w:val="7A408B34"/>
    <w:lvl w:ilvl="0">
      <w:start w:val="1"/>
      <w:numFmt w:val="lowerLetter"/>
      <w:pStyle w:val="aff1"/>
      <w:lvlText w:val="%1)"/>
      <w:lvlJc w:val="left"/>
      <w:pPr>
        <w:tabs>
          <w:tab w:val="num" w:pos="839"/>
        </w:tabs>
        <w:ind w:left="839" w:hanging="419"/>
      </w:pPr>
      <w:rPr>
        <w:rFonts w:ascii="宋体" w:eastAsia="宋体" w:hint="eastAsia"/>
        <w:b w:val="0"/>
        <w:i w:val="0"/>
        <w:sz w:val="21"/>
      </w:rPr>
    </w:lvl>
    <w:lvl w:ilvl="1">
      <w:start w:val="1"/>
      <w:numFmt w:val="decimal"/>
      <w:pStyle w:val="aff2"/>
      <w:lvlText w:val="%2)"/>
      <w:lvlJc w:val="left"/>
      <w:pPr>
        <w:tabs>
          <w:tab w:val="num" w:pos="840"/>
        </w:tabs>
        <w:ind w:left="839" w:hanging="419"/>
      </w:pPr>
      <w:rPr>
        <w:rFonts w:ascii="宋体" w:eastAsia="宋体"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abstractNum w:abstractNumId="17" w15:restartNumberingAfterBreak="0">
    <w:nsid w:val="6DBF04F4"/>
    <w:multiLevelType w:val="multilevel"/>
    <w:tmpl w:val="5BEC0A32"/>
    <w:lvl w:ilvl="0">
      <w:start w:val="1"/>
      <w:numFmt w:val="none"/>
      <w:pStyle w:val="aff3"/>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num w:numId="1">
    <w:abstractNumId w:val="2"/>
  </w:num>
  <w:num w:numId="2">
    <w:abstractNumId w:val="17"/>
  </w:num>
  <w:num w:numId="3">
    <w:abstractNumId w:val="0"/>
  </w:num>
  <w:num w:numId="4">
    <w:abstractNumId w:val="7"/>
  </w:num>
  <w:num w:numId="5">
    <w:abstractNumId w:val="4"/>
  </w:num>
  <w:num w:numId="6">
    <w:abstractNumId w:val="10"/>
  </w:num>
  <w:num w:numId="7">
    <w:abstractNumId w:val="12"/>
  </w:num>
  <w:num w:numId="8">
    <w:abstractNumId w:val="6"/>
  </w:num>
  <w:num w:numId="9">
    <w:abstractNumId w:val="14"/>
  </w:num>
  <w:num w:numId="10">
    <w:abstractNumId w:val="16"/>
  </w:num>
  <w:num w:numId="11">
    <w:abstractNumId w:val="1"/>
  </w:num>
  <w:num w:numId="12">
    <w:abstractNumId w:val="8"/>
  </w:num>
  <w:num w:numId="13">
    <w:abstractNumId w:val="3"/>
  </w:num>
  <w:num w:numId="14">
    <w:abstractNumId w:val="15"/>
  </w:num>
  <w:num w:numId="15">
    <w:abstractNumId w:val="13"/>
  </w:num>
  <w:num w:numId="16">
    <w:abstractNumId w:val="11"/>
  </w:num>
  <w:num w:numId="17">
    <w:abstractNumId w:val="9"/>
  </w:num>
  <w:num w:numId="18">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60D82"/>
    <w:rsid w:val="00002F50"/>
    <w:rsid w:val="000072C2"/>
    <w:rsid w:val="00011D9F"/>
    <w:rsid w:val="0001219E"/>
    <w:rsid w:val="00016771"/>
    <w:rsid w:val="00024EE2"/>
    <w:rsid w:val="0002540C"/>
    <w:rsid w:val="000369BF"/>
    <w:rsid w:val="0004131C"/>
    <w:rsid w:val="00043002"/>
    <w:rsid w:val="0004530E"/>
    <w:rsid w:val="00051167"/>
    <w:rsid w:val="00052C84"/>
    <w:rsid w:val="00053330"/>
    <w:rsid w:val="00053DCF"/>
    <w:rsid w:val="000559F5"/>
    <w:rsid w:val="00057973"/>
    <w:rsid w:val="00062FF5"/>
    <w:rsid w:val="0006507C"/>
    <w:rsid w:val="0008318B"/>
    <w:rsid w:val="0008694E"/>
    <w:rsid w:val="0009070E"/>
    <w:rsid w:val="0009118D"/>
    <w:rsid w:val="00091A56"/>
    <w:rsid w:val="00093AEF"/>
    <w:rsid w:val="00097BD8"/>
    <w:rsid w:val="000A016D"/>
    <w:rsid w:val="000A08C8"/>
    <w:rsid w:val="000A291C"/>
    <w:rsid w:val="000A3651"/>
    <w:rsid w:val="000A3B3C"/>
    <w:rsid w:val="000A65A7"/>
    <w:rsid w:val="000A79CA"/>
    <w:rsid w:val="000A7A6F"/>
    <w:rsid w:val="000B71BD"/>
    <w:rsid w:val="000B79CB"/>
    <w:rsid w:val="000B7E3A"/>
    <w:rsid w:val="000B7EBF"/>
    <w:rsid w:val="000C15F2"/>
    <w:rsid w:val="000C2F42"/>
    <w:rsid w:val="000C2FCB"/>
    <w:rsid w:val="000C3A12"/>
    <w:rsid w:val="000C4821"/>
    <w:rsid w:val="000C6E44"/>
    <w:rsid w:val="000D2752"/>
    <w:rsid w:val="000D40D9"/>
    <w:rsid w:val="000E2DA0"/>
    <w:rsid w:val="000E3E99"/>
    <w:rsid w:val="000E438F"/>
    <w:rsid w:val="000E7CA7"/>
    <w:rsid w:val="000F1A52"/>
    <w:rsid w:val="000F29C6"/>
    <w:rsid w:val="000F2D09"/>
    <w:rsid w:val="00103177"/>
    <w:rsid w:val="00103342"/>
    <w:rsid w:val="001033EE"/>
    <w:rsid w:val="00106DCF"/>
    <w:rsid w:val="001072B4"/>
    <w:rsid w:val="00110E94"/>
    <w:rsid w:val="00115E06"/>
    <w:rsid w:val="00116878"/>
    <w:rsid w:val="00117035"/>
    <w:rsid w:val="001202DB"/>
    <w:rsid w:val="00121261"/>
    <w:rsid w:val="00121A15"/>
    <w:rsid w:val="00122B51"/>
    <w:rsid w:val="00123E09"/>
    <w:rsid w:val="001240A6"/>
    <w:rsid w:val="00127D6C"/>
    <w:rsid w:val="00131579"/>
    <w:rsid w:val="00132A4F"/>
    <w:rsid w:val="00136321"/>
    <w:rsid w:val="00140467"/>
    <w:rsid w:val="0014100D"/>
    <w:rsid w:val="00141BF3"/>
    <w:rsid w:val="0014243C"/>
    <w:rsid w:val="00142CC4"/>
    <w:rsid w:val="00147592"/>
    <w:rsid w:val="001519A9"/>
    <w:rsid w:val="00152DDB"/>
    <w:rsid w:val="00161B98"/>
    <w:rsid w:val="00162521"/>
    <w:rsid w:val="00163189"/>
    <w:rsid w:val="00165A1D"/>
    <w:rsid w:val="00166304"/>
    <w:rsid w:val="00173105"/>
    <w:rsid w:val="001777C9"/>
    <w:rsid w:val="0018509C"/>
    <w:rsid w:val="00185E78"/>
    <w:rsid w:val="00190164"/>
    <w:rsid w:val="001914BF"/>
    <w:rsid w:val="00197B2E"/>
    <w:rsid w:val="001A60DA"/>
    <w:rsid w:val="001B0521"/>
    <w:rsid w:val="001C01C9"/>
    <w:rsid w:val="001C0E5A"/>
    <w:rsid w:val="001C1AA1"/>
    <w:rsid w:val="001C33F2"/>
    <w:rsid w:val="001C4F33"/>
    <w:rsid w:val="001C5B5C"/>
    <w:rsid w:val="001C7057"/>
    <w:rsid w:val="001D0D8C"/>
    <w:rsid w:val="001D10BC"/>
    <w:rsid w:val="001D4F8F"/>
    <w:rsid w:val="001E218E"/>
    <w:rsid w:val="001E2D8E"/>
    <w:rsid w:val="001E442D"/>
    <w:rsid w:val="001E749A"/>
    <w:rsid w:val="001E75D1"/>
    <w:rsid w:val="001F346A"/>
    <w:rsid w:val="001F708D"/>
    <w:rsid w:val="00204080"/>
    <w:rsid w:val="00204AC5"/>
    <w:rsid w:val="00204FAB"/>
    <w:rsid w:val="00212780"/>
    <w:rsid w:val="00213665"/>
    <w:rsid w:val="00213E3D"/>
    <w:rsid w:val="002169D4"/>
    <w:rsid w:val="002236B1"/>
    <w:rsid w:val="00224C48"/>
    <w:rsid w:val="00226E1E"/>
    <w:rsid w:val="00230869"/>
    <w:rsid w:val="00232ED0"/>
    <w:rsid w:val="00240277"/>
    <w:rsid w:val="0024055E"/>
    <w:rsid w:val="00241920"/>
    <w:rsid w:val="00241CFB"/>
    <w:rsid w:val="0025098F"/>
    <w:rsid w:val="002534FD"/>
    <w:rsid w:val="00253E44"/>
    <w:rsid w:val="00254CD0"/>
    <w:rsid w:val="002620A0"/>
    <w:rsid w:val="00262143"/>
    <w:rsid w:val="0026278A"/>
    <w:rsid w:val="00270FDD"/>
    <w:rsid w:val="00271D80"/>
    <w:rsid w:val="00274698"/>
    <w:rsid w:val="0027717A"/>
    <w:rsid w:val="00277596"/>
    <w:rsid w:val="00280691"/>
    <w:rsid w:val="00281D9A"/>
    <w:rsid w:val="00282726"/>
    <w:rsid w:val="002863C2"/>
    <w:rsid w:val="00287102"/>
    <w:rsid w:val="00287DE4"/>
    <w:rsid w:val="0029330A"/>
    <w:rsid w:val="00296163"/>
    <w:rsid w:val="002A16BD"/>
    <w:rsid w:val="002A20BB"/>
    <w:rsid w:val="002A5F49"/>
    <w:rsid w:val="002B64D6"/>
    <w:rsid w:val="002C3E84"/>
    <w:rsid w:val="002C5987"/>
    <w:rsid w:val="002C79FB"/>
    <w:rsid w:val="002D08AF"/>
    <w:rsid w:val="002D1B5C"/>
    <w:rsid w:val="002D243F"/>
    <w:rsid w:val="002D3958"/>
    <w:rsid w:val="002D3BDB"/>
    <w:rsid w:val="002D4DFE"/>
    <w:rsid w:val="002D5D61"/>
    <w:rsid w:val="002D7E05"/>
    <w:rsid w:val="002E1D28"/>
    <w:rsid w:val="002E4DB2"/>
    <w:rsid w:val="002E5635"/>
    <w:rsid w:val="002E5C43"/>
    <w:rsid w:val="002F36B6"/>
    <w:rsid w:val="002F6C44"/>
    <w:rsid w:val="002F72C1"/>
    <w:rsid w:val="00301DD6"/>
    <w:rsid w:val="00304D4F"/>
    <w:rsid w:val="00306A07"/>
    <w:rsid w:val="003073F1"/>
    <w:rsid w:val="00315838"/>
    <w:rsid w:val="00315F06"/>
    <w:rsid w:val="00317A90"/>
    <w:rsid w:val="003217DB"/>
    <w:rsid w:val="003244EA"/>
    <w:rsid w:val="00326C20"/>
    <w:rsid w:val="0033369F"/>
    <w:rsid w:val="003353B6"/>
    <w:rsid w:val="003353DC"/>
    <w:rsid w:val="00340256"/>
    <w:rsid w:val="00340EF7"/>
    <w:rsid w:val="00342C4E"/>
    <w:rsid w:val="00343B46"/>
    <w:rsid w:val="003466EB"/>
    <w:rsid w:val="00346B2C"/>
    <w:rsid w:val="00350E5B"/>
    <w:rsid w:val="00351FD3"/>
    <w:rsid w:val="0035265E"/>
    <w:rsid w:val="00354D08"/>
    <w:rsid w:val="003608FC"/>
    <w:rsid w:val="00365742"/>
    <w:rsid w:val="003672BC"/>
    <w:rsid w:val="003725C7"/>
    <w:rsid w:val="0037350F"/>
    <w:rsid w:val="0037417B"/>
    <w:rsid w:val="00381085"/>
    <w:rsid w:val="003818EB"/>
    <w:rsid w:val="00390DD5"/>
    <w:rsid w:val="00392BA8"/>
    <w:rsid w:val="00393ED0"/>
    <w:rsid w:val="00397750"/>
    <w:rsid w:val="003A17C2"/>
    <w:rsid w:val="003A1AB1"/>
    <w:rsid w:val="003A2F05"/>
    <w:rsid w:val="003A586B"/>
    <w:rsid w:val="003B6BC1"/>
    <w:rsid w:val="003C0EF7"/>
    <w:rsid w:val="003C3517"/>
    <w:rsid w:val="003C4720"/>
    <w:rsid w:val="003C51CD"/>
    <w:rsid w:val="003C6089"/>
    <w:rsid w:val="003C7054"/>
    <w:rsid w:val="003C70B6"/>
    <w:rsid w:val="003D0F7C"/>
    <w:rsid w:val="003D2549"/>
    <w:rsid w:val="003D28FE"/>
    <w:rsid w:val="003E7D91"/>
    <w:rsid w:val="003F0345"/>
    <w:rsid w:val="003F120C"/>
    <w:rsid w:val="003F496D"/>
    <w:rsid w:val="003F6DC3"/>
    <w:rsid w:val="003F7111"/>
    <w:rsid w:val="004002ED"/>
    <w:rsid w:val="00400CA6"/>
    <w:rsid w:val="0040181F"/>
    <w:rsid w:val="00405B16"/>
    <w:rsid w:val="00406AB7"/>
    <w:rsid w:val="00411691"/>
    <w:rsid w:val="00412E2D"/>
    <w:rsid w:val="00416006"/>
    <w:rsid w:val="00422A0D"/>
    <w:rsid w:val="00424313"/>
    <w:rsid w:val="00427C6A"/>
    <w:rsid w:val="004300F0"/>
    <w:rsid w:val="00432C44"/>
    <w:rsid w:val="00433519"/>
    <w:rsid w:val="00435363"/>
    <w:rsid w:val="00436F9C"/>
    <w:rsid w:val="0044106D"/>
    <w:rsid w:val="0044362D"/>
    <w:rsid w:val="00444BDA"/>
    <w:rsid w:val="004458FC"/>
    <w:rsid w:val="00445F57"/>
    <w:rsid w:val="004473E7"/>
    <w:rsid w:val="00451C9B"/>
    <w:rsid w:val="0045355A"/>
    <w:rsid w:val="00457820"/>
    <w:rsid w:val="00460164"/>
    <w:rsid w:val="00460701"/>
    <w:rsid w:val="0046092F"/>
    <w:rsid w:val="0046152C"/>
    <w:rsid w:val="00462CE9"/>
    <w:rsid w:val="00472357"/>
    <w:rsid w:val="00473467"/>
    <w:rsid w:val="00475991"/>
    <w:rsid w:val="00475B46"/>
    <w:rsid w:val="00475D61"/>
    <w:rsid w:val="00476264"/>
    <w:rsid w:val="0048244C"/>
    <w:rsid w:val="0048458C"/>
    <w:rsid w:val="0048597B"/>
    <w:rsid w:val="00486055"/>
    <w:rsid w:val="004908E2"/>
    <w:rsid w:val="00490F43"/>
    <w:rsid w:val="0049346D"/>
    <w:rsid w:val="0049592B"/>
    <w:rsid w:val="00496368"/>
    <w:rsid w:val="004967F6"/>
    <w:rsid w:val="0049732D"/>
    <w:rsid w:val="004A1446"/>
    <w:rsid w:val="004A60F7"/>
    <w:rsid w:val="004B5C61"/>
    <w:rsid w:val="004C1371"/>
    <w:rsid w:val="004C557E"/>
    <w:rsid w:val="004D0AA5"/>
    <w:rsid w:val="004D0B77"/>
    <w:rsid w:val="004D2D4C"/>
    <w:rsid w:val="004D5918"/>
    <w:rsid w:val="004D780B"/>
    <w:rsid w:val="004D7999"/>
    <w:rsid w:val="004E1569"/>
    <w:rsid w:val="004E415D"/>
    <w:rsid w:val="004E657D"/>
    <w:rsid w:val="004F4BFE"/>
    <w:rsid w:val="004F52CB"/>
    <w:rsid w:val="004F7AD4"/>
    <w:rsid w:val="00504E5D"/>
    <w:rsid w:val="00506146"/>
    <w:rsid w:val="00507797"/>
    <w:rsid w:val="00511A3B"/>
    <w:rsid w:val="00512DB3"/>
    <w:rsid w:val="0051645F"/>
    <w:rsid w:val="00517049"/>
    <w:rsid w:val="00521B61"/>
    <w:rsid w:val="005220DA"/>
    <w:rsid w:val="005250DD"/>
    <w:rsid w:val="0052672F"/>
    <w:rsid w:val="00527DCC"/>
    <w:rsid w:val="005367FA"/>
    <w:rsid w:val="00537229"/>
    <w:rsid w:val="00540815"/>
    <w:rsid w:val="00540D6B"/>
    <w:rsid w:val="00541DDF"/>
    <w:rsid w:val="005420B1"/>
    <w:rsid w:val="005423A2"/>
    <w:rsid w:val="00543476"/>
    <w:rsid w:val="00543D90"/>
    <w:rsid w:val="00543FEA"/>
    <w:rsid w:val="00546D64"/>
    <w:rsid w:val="0055657E"/>
    <w:rsid w:val="005611DC"/>
    <w:rsid w:val="0056247E"/>
    <w:rsid w:val="00565A6C"/>
    <w:rsid w:val="00571841"/>
    <w:rsid w:val="00574186"/>
    <w:rsid w:val="00574C02"/>
    <w:rsid w:val="00575CBD"/>
    <w:rsid w:val="0057634A"/>
    <w:rsid w:val="00577199"/>
    <w:rsid w:val="00582D10"/>
    <w:rsid w:val="00584222"/>
    <w:rsid w:val="00584306"/>
    <w:rsid w:val="00585B0A"/>
    <w:rsid w:val="00585B4F"/>
    <w:rsid w:val="00590322"/>
    <w:rsid w:val="00596D87"/>
    <w:rsid w:val="00596EE7"/>
    <w:rsid w:val="005A07FD"/>
    <w:rsid w:val="005A0ED0"/>
    <w:rsid w:val="005A5A9C"/>
    <w:rsid w:val="005A646B"/>
    <w:rsid w:val="005B001D"/>
    <w:rsid w:val="005B45E0"/>
    <w:rsid w:val="005B4C9E"/>
    <w:rsid w:val="005B7AD6"/>
    <w:rsid w:val="005C26A9"/>
    <w:rsid w:val="005C3AEC"/>
    <w:rsid w:val="005C4B28"/>
    <w:rsid w:val="005C665D"/>
    <w:rsid w:val="005C7558"/>
    <w:rsid w:val="005C7B65"/>
    <w:rsid w:val="005D48D2"/>
    <w:rsid w:val="005D5C0A"/>
    <w:rsid w:val="005E0446"/>
    <w:rsid w:val="005E2F05"/>
    <w:rsid w:val="005F35AF"/>
    <w:rsid w:val="005F5F1C"/>
    <w:rsid w:val="005F67D1"/>
    <w:rsid w:val="00600954"/>
    <w:rsid w:val="00601118"/>
    <w:rsid w:val="00601B1D"/>
    <w:rsid w:val="00602AA3"/>
    <w:rsid w:val="00604849"/>
    <w:rsid w:val="00610135"/>
    <w:rsid w:val="006131B8"/>
    <w:rsid w:val="00614727"/>
    <w:rsid w:val="00623892"/>
    <w:rsid w:val="00625634"/>
    <w:rsid w:val="0062621C"/>
    <w:rsid w:val="006341AD"/>
    <w:rsid w:val="00634516"/>
    <w:rsid w:val="00634DB4"/>
    <w:rsid w:val="0064181E"/>
    <w:rsid w:val="0064578D"/>
    <w:rsid w:val="00645B03"/>
    <w:rsid w:val="0064673C"/>
    <w:rsid w:val="00656F19"/>
    <w:rsid w:val="00657E66"/>
    <w:rsid w:val="00661B58"/>
    <w:rsid w:val="006627B6"/>
    <w:rsid w:val="00674C03"/>
    <w:rsid w:val="00677C1E"/>
    <w:rsid w:val="00680092"/>
    <w:rsid w:val="0068461A"/>
    <w:rsid w:val="00685169"/>
    <w:rsid w:val="00691F11"/>
    <w:rsid w:val="00692B9D"/>
    <w:rsid w:val="00696D66"/>
    <w:rsid w:val="00697987"/>
    <w:rsid w:val="006A4061"/>
    <w:rsid w:val="006B0C3D"/>
    <w:rsid w:val="006B3915"/>
    <w:rsid w:val="006B3FFF"/>
    <w:rsid w:val="006B769E"/>
    <w:rsid w:val="006B7E94"/>
    <w:rsid w:val="006C0AF2"/>
    <w:rsid w:val="006C34D4"/>
    <w:rsid w:val="006C665F"/>
    <w:rsid w:val="006C68B6"/>
    <w:rsid w:val="006D5C76"/>
    <w:rsid w:val="006E01DA"/>
    <w:rsid w:val="006E77EB"/>
    <w:rsid w:val="006F1311"/>
    <w:rsid w:val="006F398D"/>
    <w:rsid w:val="006F54B4"/>
    <w:rsid w:val="006F6C85"/>
    <w:rsid w:val="00703FD8"/>
    <w:rsid w:val="007135F2"/>
    <w:rsid w:val="00715C62"/>
    <w:rsid w:val="00716760"/>
    <w:rsid w:val="007230C6"/>
    <w:rsid w:val="007322AD"/>
    <w:rsid w:val="00733071"/>
    <w:rsid w:val="00733962"/>
    <w:rsid w:val="00737BBA"/>
    <w:rsid w:val="007402B3"/>
    <w:rsid w:val="00744AAB"/>
    <w:rsid w:val="00750252"/>
    <w:rsid w:val="00752700"/>
    <w:rsid w:val="007605EB"/>
    <w:rsid w:val="00761592"/>
    <w:rsid w:val="00763003"/>
    <w:rsid w:val="0076325E"/>
    <w:rsid w:val="007636BD"/>
    <w:rsid w:val="00771709"/>
    <w:rsid w:val="00773A02"/>
    <w:rsid w:val="00773B9D"/>
    <w:rsid w:val="00775582"/>
    <w:rsid w:val="00776A11"/>
    <w:rsid w:val="00776A4B"/>
    <w:rsid w:val="00787449"/>
    <w:rsid w:val="007878B7"/>
    <w:rsid w:val="007962FC"/>
    <w:rsid w:val="007A32C3"/>
    <w:rsid w:val="007A3C27"/>
    <w:rsid w:val="007A448C"/>
    <w:rsid w:val="007A4E49"/>
    <w:rsid w:val="007B4E48"/>
    <w:rsid w:val="007B6DFB"/>
    <w:rsid w:val="007C0492"/>
    <w:rsid w:val="007C119A"/>
    <w:rsid w:val="007C2947"/>
    <w:rsid w:val="007C2B5E"/>
    <w:rsid w:val="007C4F93"/>
    <w:rsid w:val="007C79B9"/>
    <w:rsid w:val="007C7E91"/>
    <w:rsid w:val="007D3559"/>
    <w:rsid w:val="007E1B7E"/>
    <w:rsid w:val="007E62B5"/>
    <w:rsid w:val="007F50B0"/>
    <w:rsid w:val="007F7CFA"/>
    <w:rsid w:val="008027B8"/>
    <w:rsid w:val="008033CE"/>
    <w:rsid w:val="00804327"/>
    <w:rsid w:val="008101A5"/>
    <w:rsid w:val="00812D16"/>
    <w:rsid w:val="00814D9E"/>
    <w:rsid w:val="0081726B"/>
    <w:rsid w:val="008221D1"/>
    <w:rsid w:val="008226AC"/>
    <w:rsid w:val="0082468A"/>
    <w:rsid w:val="008270C3"/>
    <w:rsid w:val="00836741"/>
    <w:rsid w:val="00837DD6"/>
    <w:rsid w:val="00842913"/>
    <w:rsid w:val="0084494B"/>
    <w:rsid w:val="0084549C"/>
    <w:rsid w:val="008474DA"/>
    <w:rsid w:val="008524E0"/>
    <w:rsid w:val="00853864"/>
    <w:rsid w:val="00854491"/>
    <w:rsid w:val="00854A41"/>
    <w:rsid w:val="00854A8F"/>
    <w:rsid w:val="00855443"/>
    <w:rsid w:val="00855576"/>
    <w:rsid w:val="00863AFF"/>
    <w:rsid w:val="00864C39"/>
    <w:rsid w:val="0086616B"/>
    <w:rsid w:val="00866D44"/>
    <w:rsid w:val="0086747C"/>
    <w:rsid w:val="00867FC3"/>
    <w:rsid w:val="00875785"/>
    <w:rsid w:val="0088063F"/>
    <w:rsid w:val="008853F4"/>
    <w:rsid w:val="00894254"/>
    <w:rsid w:val="008961B9"/>
    <w:rsid w:val="008A04C1"/>
    <w:rsid w:val="008A1293"/>
    <w:rsid w:val="008A6D22"/>
    <w:rsid w:val="008B3401"/>
    <w:rsid w:val="008B5FC8"/>
    <w:rsid w:val="008C0E84"/>
    <w:rsid w:val="008C5C46"/>
    <w:rsid w:val="008C629B"/>
    <w:rsid w:val="008D03F4"/>
    <w:rsid w:val="008D2C2E"/>
    <w:rsid w:val="008D2F04"/>
    <w:rsid w:val="008D73AB"/>
    <w:rsid w:val="008E12AF"/>
    <w:rsid w:val="008E53FA"/>
    <w:rsid w:val="008E6212"/>
    <w:rsid w:val="008E788B"/>
    <w:rsid w:val="008F00B7"/>
    <w:rsid w:val="008F019B"/>
    <w:rsid w:val="008F68BB"/>
    <w:rsid w:val="008F6BD1"/>
    <w:rsid w:val="008F7D1E"/>
    <w:rsid w:val="00901056"/>
    <w:rsid w:val="0090587B"/>
    <w:rsid w:val="00906397"/>
    <w:rsid w:val="00911950"/>
    <w:rsid w:val="00911D60"/>
    <w:rsid w:val="00911E6B"/>
    <w:rsid w:val="009121DB"/>
    <w:rsid w:val="00912378"/>
    <w:rsid w:val="00912F83"/>
    <w:rsid w:val="009153CA"/>
    <w:rsid w:val="00917EDC"/>
    <w:rsid w:val="0092072D"/>
    <w:rsid w:val="00920D79"/>
    <w:rsid w:val="00922A85"/>
    <w:rsid w:val="009232EF"/>
    <w:rsid w:val="00923CDE"/>
    <w:rsid w:val="00924019"/>
    <w:rsid w:val="00927385"/>
    <w:rsid w:val="00930131"/>
    <w:rsid w:val="00930153"/>
    <w:rsid w:val="009305E1"/>
    <w:rsid w:val="009363AD"/>
    <w:rsid w:val="00936EF5"/>
    <w:rsid w:val="00937847"/>
    <w:rsid w:val="0094016B"/>
    <w:rsid w:val="009421EC"/>
    <w:rsid w:val="009446A8"/>
    <w:rsid w:val="0094500C"/>
    <w:rsid w:val="00960623"/>
    <w:rsid w:val="009622F1"/>
    <w:rsid w:val="00963073"/>
    <w:rsid w:val="00963656"/>
    <w:rsid w:val="00965864"/>
    <w:rsid w:val="00966549"/>
    <w:rsid w:val="00967932"/>
    <w:rsid w:val="00971207"/>
    <w:rsid w:val="00972C3D"/>
    <w:rsid w:val="00974A91"/>
    <w:rsid w:val="00986477"/>
    <w:rsid w:val="00996D1D"/>
    <w:rsid w:val="00997F88"/>
    <w:rsid w:val="009A7A1F"/>
    <w:rsid w:val="009A7E42"/>
    <w:rsid w:val="009B0895"/>
    <w:rsid w:val="009B367F"/>
    <w:rsid w:val="009B386F"/>
    <w:rsid w:val="009B4014"/>
    <w:rsid w:val="009B4494"/>
    <w:rsid w:val="009B46B7"/>
    <w:rsid w:val="009B640D"/>
    <w:rsid w:val="009C034F"/>
    <w:rsid w:val="009C55DC"/>
    <w:rsid w:val="009C7993"/>
    <w:rsid w:val="009D1C4F"/>
    <w:rsid w:val="009D1E7F"/>
    <w:rsid w:val="009D26B3"/>
    <w:rsid w:val="009D276A"/>
    <w:rsid w:val="009D5221"/>
    <w:rsid w:val="009D5716"/>
    <w:rsid w:val="009D5EFD"/>
    <w:rsid w:val="009D7627"/>
    <w:rsid w:val="009E0305"/>
    <w:rsid w:val="009E13A7"/>
    <w:rsid w:val="009E177F"/>
    <w:rsid w:val="009E2FA7"/>
    <w:rsid w:val="009F116F"/>
    <w:rsid w:val="009F69A3"/>
    <w:rsid w:val="009F7886"/>
    <w:rsid w:val="00A005D8"/>
    <w:rsid w:val="00A0366B"/>
    <w:rsid w:val="00A036D7"/>
    <w:rsid w:val="00A04401"/>
    <w:rsid w:val="00A05AEE"/>
    <w:rsid w:val="00A0714E"/>
    <w:rsid w:val="00A14745"/>
    <w:rsid w:val="00A157B8"/>
    <w:rsid w:val="00A15853"/>
    <w:rsid w:val="00A158C4"/>
    <w:rsid w:val="00A22B1D"/>
    <w:rsid w:val="00A31889"/>
    <w:rsid w:val="00A32FB9"/>
    <w:rsid w:val="00A36049"/>
    <w:rsid w:val="00A36F23"/>
    <w:rsid w:val="00A375DD"/>
    <w:rsid w:val="00A4028C"/>
    <w:rsid w:val="00A42F27"/>
    <w:rsid w:val="00A4384E"/>
    <w:rsid w:val="00A449CE"/>
    <w:rsid w:val="00A462B1"/>
    <w:rsid w:val="00A512EF"/>
    <w:rsid w:val="00A56F4E"/>
    <w:rsid w:val="00A6183C"/>
    <w:rsid w:val="00A66230"/>
    <w:rsid w:val="00A7249A"/>
    <w:rsid w:val="00A7296E"/>
    <w:rsid w:val="00A72B05"/>
    <w:rsid w:val="00A73B85"/>
    <w:rsid w:val="00A7421A"/>
    <w:rsid w:val="00A90ADC"/>
    <w:rsid w:val="00A944B5"/>
    <w:rsid w:val="00AA4D3C"/>
    <w:rsid w:val="00AB1695"/>
    <w:rsid w:val="00AC031F"/>
    <w:rsid w:val="00AC1123"/>
    <w:rsid w:val="00AC2A4F"/>
    <w:rsid w:val="00AC5F17"/>
    <w:rsid w:val="00AD085D"/>
    <w:rsid w:val="00AD1581"/>
    <w:rsid w:val="00AD17BE"/>
    <w:rsid w:val="00AD2B31"/>
    <w:rsid w:val="00AE1400"/>
    <w:rsid w:val="00AE62E1"/>
    <w:rsid w:val="00AE67AD"/>
    <w:rsid w:val="00AF2059"/>
    <w:rsid w:val="00AF245A"/>
    <w:rsid w:val="00B04B9E"/>
    <w:rsid w:val="00B07781"/>
    <w:rsid w:val="00B114AC"/>
    <w:rsid w:val="00B11DE5"/>
    <w:rsid w:val="00B15E5A"/>
    <w:rsid w:val="00B17B42"/>
    <w:rsid w:val="00B2212A"/>
    <w:rsid w:val="00B3055B"/>
    <w:rsid w:val="00B346CC"/>
    <w:rsid w:val="00B37149"/>
    <w:rsid w:val="00B37D58"/>
    <w:rsid w:val="00B43FCF"/>
    <w:rsid w:val="00B44457"/>
    <w:rsid w:val="00B44BAB"/>
    <w:rsid w:val="00B4575D"/>
    <w:rsid w:val="00B50548"/>
    <w:rsid w:val="00B5680C"/>
    <w:rsid w:val="00B57B5A"/>
    <w:rsid w:val="00B640B8"/>
    <w:rsid w:val="00B64EF7"/>
    <w:rsid w:val="00B65BCB"/>
    <w:rsid w:val="00B701AC"/>
    <w:rsid w:val="00B71094"/>
    <w:rsid w:val="00B72504"/>
    <w:rsid w:val="00B7700F"/>
    <w:rsid w:val="00B81A8A"/>
    <w:rsid w:val="00B82511"/>
    <w:rsid w:val="00B830AD"/>
    <w:rsid w:val="00B84D1B"/>
    <w:rsid w:val="00B84FB3"/>
    <w:rsid w:val="00B85A6C"/>
    <w:rsid w:val="00B9570A"/>
    <w:rsid w:val="00B95F64"/>
    <w:rsid w:val="00B9792A"/>
    <w:rsid w:val="00BA3327"/>
    <w:rsid w:val="00BA3640"/>
    <w:rsid w:val="00BA712C"/>
    <w:rsid w:val="00BA7B1C"/>
    <w:rsid w:val="00BB3D79"/>
    <w:rsid w:val="00BB602E"/>
    <w:rsid w:val="00BB7BFD"/>
    <w:rsid w:val="00BC2055"/>
    <w:rsid w:val="00BC27B1"/>
    <w:rsid w:val="00BC4911"/>
    <w:rsid w:val="00BC491C"/>
    <w:rsid w:val="00BC5D65"/>
    <w:rsid w:val="00BC5DDD"/>
    <w:rsid w:val="00BC6467"/>
    <w:rsid w:val="00BD0B8E"/>
    <w:rsid w:val="00BD1EC3"/>
    <w:rsid w:val="00BD4CBD"/>
    <w:rsid w:val="00BD6DAB"/>
    <w:rsid w:val="00BD7204"/>
    <w:rsid w:val="00BE12E5"/>
    <w:rsid w:val="00BE65D4"/>
    <w:rsid w:val="00BE78C0"/>
    <w:rsid w:val="00C00178"/>
    <w:rsid w:val="00C0280D"/>
    <w:rsid w:val="00C04E6A"/>
    <w:rsid w:val="00C07D0C"/>
    <w:rsid w:val="00C10601"/>
    <w:rsid w:val="00C11E0F"/>
    <w:rsid w:val="00C13D44"/>
    <w:rsid w:val="00C1414F"/>
    <w:rsid w:val="00C16686"/>
    <w:rsid w:val="00C17FFB"/>
    <w:rsid w:val="00C2065A"/>
    <w:rsid w:val="00C21995"/>
    <w:rsid w:val="00C21D59"/>
    <w:rsid w:val="00C2418D"/>
    <w:rsid w:val="00C24A44"/>
    <w:rsid w:val="00C24BD2"/>
    <w:rsid w:val="00C27398"/>
    <w:rsid w:val="00C27CB3"/>
    <w:rsid w:val="00C335F2"/>
    <w:rsid w:val="00C371F8"/>
    <w:rsid w:val="00C4143B"/>
    <w:rsid w:val="00C41ABE"/>
    <w:rsid w:val="00C41F08"/>
    <w:rsid w:val="00C440D8"/>
    <w:rsid w:val="00C44940"/>
    <w:rsid w:val="00C5174F"/>
    <w:rsid w:val="00C54062"/>
    <w:rsid w:val="00C54C6D"/>
    <w:rsid w:val="00C55F91"/>
    <w:rsid w:val="00C62015"/>
    <w:rsid w:val="00C622CB"/>
    <w:rsid w:val="00C67FFC"/>
    <w:rsid w:val="00C703A9"/>
    <w:rsid w:val="00C7148C"/>
    <w:rsid w:val="00C74DB1"/>
    <w:rsid w:val="00C75909"/>
    <w:rsid w:val="00C77812"/>
    <w:rsid w:val="00C80BE2"/>
    <w:rsid w:val="00C81ED6"/>
    <w:rsid w:val="00C81FE3"/>
    <w:rsid w:val="00C831F1"/>
    <w:rsid w:val="00C8379A"/>
    <w:rsid w:val="00C84BC2"/>
    <w:rsid w:val="00C85A4E"/>
    <w:rsid w:val="00C871DB"/>
    <w:rsid w:val="00C877DC"/>
    <w:rsid w:val="00C91DB3"/>
    <w:rsid w:val="00C91F64"/>
    <w:rsid w:val="00C93C35"/>
    <w:rsid w:val="00C979D1"/>
    <w:rsid w:val="00CA47A8"/>
    <w:rsid w:val="00CA6CFC"/>
    <w:rsid w:val="00CA70E1"/>
    <w:rsid w:val="00CB037B"/>
    <w:rsid w:val="00CB0AB4"/>
    <w:rsid w:val="00CB1E83"/>
    <w:rsid w:val="00CB298E"/>
    <w:rsid w:val="00CB4638"/>
    <w:rsid w:val="00CB4B61"/>
    <w:rsid w:val="00CB6BE3"/>
    <w:rsid w:val="00CC3951"/>
    <w:rsid w:val="00CC4216"/>
    <w:rsid w:val="00CC6BAA"/>
    <w:rsid w:val="00CD21D4"/>
    <w:rsid w:val="00CD282C"/>
    <w:rsid w:val="00CD2E34"/>
    <w:rsid w:val="00CD336E"/>
    <w:rsid w:val="00CD3703"/>
    <w:rsid w:val="00CD3AA0"/>
    <w:rsid w:val="00CE06CD"/>
    <w:rsid w:val="00CE0A0F"/>
    <w:rsid w:val="00CE0BD4"/>
    <w:rsid w:val="00CE0C54"/>
    <w:rsid w:val="00CE796C"/>
    <w:rsid w:val="00CF0116"/>
    <w:rsid w:val="00CF0994"/>
    <w:rsid w:val="00CF1535"/>
    <w:rsid w:val="00CF665E"/>
    <w:rsid w:val="00CF73DD"/>
    <w:rsid w:val="00D01EDD"/>
    <w:rsid w:val="00D04D41"/>
    <w:rsid w:val="00D05AFD"/>
    <w:rsid w:val="00D0619A"/>
    <w:rsid w:val="00D11919"/>
    <w:rsid w:val="00D11A15"/>
    <w:rsid w:val="00D133C3"/>
    <w:rsid w:val="00D14D94"/>
    <w:rsid w:val="00D159B8"/>
    <w:rsid w:val="00D16B61"/>
    <w:rsid w:val="00D173D6"/>
    <w:rsid w:val="00D17803"/>
    <w:rsid w:val="00D202FE"/>
    <w:rsid w:val="00D21264"/>
    <w:rsid w:val="00D21860"/>
    <w:rsid w:val="00D2531D"/>
    <w:rsid w:val="00D26366"/>
    <w:rsid w:val="00D26399"/>
    <w:rsid w:val="00D31B57"/>
    <w:rsid w:val="00D3233A"/>
    <w:rsid w:val="00D34658"/>
    <w:rsid w:val="00D35DAC"/>
    <w:rsid w:val="00D40491"/>
    <w:rsid w:val="00D428E1"/>
    <w:rsid w:val="00D45558"/>
    <w:rsid w:val="00D50B84"/>
    <w:rsid w:val="00D56E81"/>
    <w:rsid w:val="00D60D82"/>
    <w:rsid w:val="00D61237"/>
    <w:rsid w:val="00D662FA"/>
    <w:rsid w:val="00D666A7"/>
    <w:rsid w:val="00D66B2E"/>
    <w:rsid w:val="00D73159"/>
    <w:rsid w:val="00D73653"/>
    <w:rsid w:val="00D760E6"/>
    <w:rsid w:val="00D822AE"/>
    <w:rsid w:val="00D82AA6"/>
    <w:rsid w:val="00D836F2"/>
    <w:rsid w:val="00D83F9F"/>
    <w:rsid w:val="00D84BFE"/>
    <w:rsid w:val="00D90DB5"/>
    <w:rsid w:val="00D92AF0"/>
    <w:rsid w:val="00D92B17"/>
    <w:rsid w:val="00D931DA"/>
    <w:rsid w:val="00DA0A4E"/>
    <w:rsid w:val="00DA0FE9"/>
    <w:rsid w:val="00DA1180"/>
    <w:rsid w:val="00DA2E18"/>
    <w:rsid w:val="00DA2F10"/>
    <w:rsid w:val="00DA6AA3"/>
    <w:rsid w:val="00DA6DF2"/>
    <w:rsid w:val="00DA7124"/>
    <w:rsid w:val="00DB2FF9"/>
    <w:rsid w:val="00DB31F6"/>
    <w:rsid w:val="00DB6FE7"/>
    <w:rsid w:val="00DC0D65"/>
    <w:rsid w:val="00DC4BDF"/>
    <w:rsid w:val="00DC5843"/>
    <w:rsid w:val="00DD1F98"/>
    <w:rsid w:val="00DE2FD9"/>
    <w:rsid w:val="00DE4323"/>
    <w:rsid w:val="00DE557A"/>
    <w:rsid w:val="00DE62D9"/>
    <w:rsid w:val="00DF0403"/>
    <w:rsid w:val="00DF05D3"/>
    <w:rsid w:val="00DF7AC1"/>
    <w:rsid w:val="00E0089E"/>
    <w:rsid w:val="00E00EB7"/>
    <w:rsid w:val="00E071CF"/>
    <w:rsid w:val="00E103F8"/>
    <w:rsid w:val="00E12ABA"/>
    <w:rsid w:val="00E12ADD"/>
    <w:rsid w:val="00E13E20"/>
    <w:rsid w:val="00E17F32"/>
    <w:rsid w:val="00E2292D"/>
    <w:rsid w:val="00E30191"/>
    <w:rsid w:val="00E31908"/>
    <w:rsid w:val="00E337C7"/>
    <w:rsid w:val="00E375E2"/>
    <w:rsid w:val="00E42434"/>
    <w:rsid w:val="00E4393F"/>
    <w:rsid w:val="00E44BAF"/>
    <w:rsid w:val="00E476C0"/>
    <w:rsid w:val="00E517C1"/>
    <w:rsid w:val="00E54CBB"/>
    <w:rsid w:val="00E556B5"/>
    <w:rsid w:val="00E564D4"/>
    <w:rsid w:val="00E5675A"/>
    <w:rsid w:val="00E56B18"/>
    <w:rsid w:val="00E60076"/>
    <w:rsid w:val="00E631E0"/>
    <w:rsid w:val="00E637A2"/>
    <w:rsid w:val="00E66E3D"/>
    <w:rsid w:val="00E715D5"/>
    <w:rsid w:val="00E755B1"/>
    <w:rsid w:val="00E76549"/>
    <w:rsid w:val="00E7663F"/>
    <w:rsid w:val="00E801EA"/>
    <w:rsid w:val="00E81DD8"/>
    <w:rsid w:val="00E856A3"/>
    <w:rsid w:val="00E87857"/>
    <w:rsid w:val="00E918BE"/>
    <w:rsid w:val="00EA12D3"/>
    <w:rsid w:val="00EA1423"/>
    <w:rsid w:val="00EA5A31"/>
    <w:rsid w:val="00EA65D6"/>
    <w:rsid w:val="00EA6DD2"/>
    <w:rsid w:val="00EB0AA4"/>
    <w:rsid w:val="00EB0D8D"/>
    <w:rsid w:val="00EB3E32"/>
    <w:rsid w:val="00EB6EA9"/>
    <w:rsid w:val="00EC19EE"/>
    <w:rsid w:val="00EC2E64"/>
    <w:rsid w:val="00EC50D2"/>
    <w:rsid w:val="00ED0893"/>
    <w:rsid w:val="00ED41EB"/>
    <w:rsid w:val="00ED4E12"/>
    <w:rsid w:val="00ED6C77"/>
    <w:rsid w:val="00EE6456"/>
    <w:rsid w:val="00EF3BFB"/>
    <w:rsid w:val="00F030DB"/>
    <w:rsid w:val="00F042E1"/>
    <w:rsid w:val="00F04860"/>
    <w:rsid w:val="00F10620"/>
    <w:rsid w:val="00F1241F"/>
    <w:rsid w:val="00F1322C"/>
    <w:rsid w:val="00F205EE"/>
    <w:rsid w:val="00F258C4"/>
    <w:rsid w:val="00F31539"/>
    <w:rsid w:val="00F36029"/>
    <w:rsid w:val="00F41F56"/>
    <w:rsid w:val="00F43176"/>
    <w:rsid w:val="00F47C0E"/>
    <w:rsid w:val="00F52DB4"/>
    <w:rsid w:val="00F53D7F"/>
    <w:rsid w:val="00F54071"/>
    <w:rsid w:val="00F57B3B"/>
    <w:rsid w:val="00F60EC7"/>
    <w:rsid w:val="00F6183A"/>
    <w:rsid w:val="00F61B99"/>
    <w:rsid w:val="00F6439D"/>
    <w:rsid w:val="00F64518"/>
    <w:rsid w:val="00F705EC"/>
    <w:rsid w:val="00F74996"/>
    <w:rsid w:val="00F81454"/>
    <w:rsid w:val="00F814EF"/>
    <w:rsid w:val="00F8221B"/>
    <w:rsid w:val="00F861FF"/>
    <w:rsid w:val="00F866A5"/>
    <w:rsid w:val="00F86753"/>
    <w:rsid w:val="00F90A95"/>
    <w:rsid w:val="00F9148E"/>
    <w:rsid w:val="00F954BD"/>
    <w:rsid w:val="00F979DF"/>
    <w:rsid w:val="00FB140C"/>
    <w:rsid w:val="00FB4E00"/>
    <w:rsid w:val="00FB70DD"/>
    <w:rsid w:val="00FB76A3"/>
    <w:rsid w:val="00FB7E16"/>
    <w:rsid w:val="00FC1A91"/>
    <w:rsid w:val="00FC356C"/>
    <w:rsid w:val="00FC6A74"/>
    <w:rsid w:val="00FC72D3"/>
    <w:rsid w:val="00FD0D7D"/>
    <w:rsid w:val="00FD137E"/>
    <w:rsid w:val="00FD153E"/>
    <w:rsid w:val="00FD3ECB"/>
    <w:rsid w:val="00FD72EC"/>
    <w:rsid w:val="00FD7721"/>
    <w:rsid w:val="00FE61CD"/>
    <w:rsid w:val="00FF11EA"/>
    <w:rsid w:val="00FF51BA"/>
    <w:rsid w:val="00FF59F7"/>
    <w:rsid w:val="00FF63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4CE908F-0680-48A4-B3FC-1FED7F39D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4">
    <w:name w:val="Normal"/>
    <w:qFormat/>
    <w:rsid w:val="00D60D82"/>
    <w:pPr>
      <w:widowControl w:val="0"/>
      <w:jc w:val="both"/>
    </w:pPr>
    <w:rPr>
      <w:kern w:val="2"/>
      <w:sz w:val="21"/>
      <w:szCs w:val="24"/>
    </w:rPr>
  </w:style>
  <w:style w:type="paragraph" w:styleId="1">
    <w:name w:val="heading 1"/>
    <w:basedOn w:val="aff4"/>
    <w:next w:val="aff4"/>
    <w:qFormat/>
    <w:rsid w:val="00A158C4"/>
    <w:pPr>
      <w:keepNext/>
      <w:keepLines/>
      <w:spacing w:before="340" w:after="330" w:line="578" w:lineRule="auto"/>
      <w:outlineLvl w:val="0"/>
    </w:pPr>
    <w:rPr>
      <w:b/>
      <w:bCs/>
      <w:kern w:val="44"/>
      <w:sz w:val="44"/>
      <w:szCs w:val="44"/>
    </w:rPr>
  </w:style>
  <w:style w:type="paragraph" w:styleId="2">
    <w:name w:val="heading 2"/>
    <w:basedOn w:val="aff4"/>
    <w:next w:val="aff4"/>
    <w:qFormat/>
    <w:rsid w:val="00A158C4"/>
    <w:pPr>
      <w:keepNext/>
      <w:keepLines/>
      <w:spacing w:before="260" w:after="260" w:line="416" w:lineRule="auto"/>
      <w:outlineLvl w:val="1"/>
    </w:pPr>
    <w:rPr>
      <w:rFonts w:ascii="Arial" w:eastAsia="黑体" w:hAnsi="Arial"/>
      <w:b/>
      <w:bCs/>
      <w:sz w:val="32"/>
      <w:szCs w:val="32"/>
    </w:rPr>
  </w:style>
  <w:style w:type="paragraph" w:styleId="3">
    <w:name w:val="heading 3"/>
    <w:basedOn w:val="aff4"/>
    <w:next w:val="aff4"/>
    <w:qFormat/>
    <w:rsid w:val="00A158C4"/>
    <w:pPr>
      <w:keepNext/>
      <w:keepLines/>
      <w:spacing w:before="260" w:after="260" w:line="416" w:lineRule="auto"/>
      <w:outlineLvl w:val="2"/>
    </w:pPr>
    <w:rPr>
      <w:b/>
      <w:bCs/>
      <w:sz w:val="32"/>
      <w:szCs w:val="32"/>
    </w:rPr>
  </w:style>
  <w:style w:type="character" w:default="1" w:styleId="aff5">
    <w:name w:val="Default Paragraph Font"/>
    <w:uiPriority w:val="1"/>
    <w:semiHidden/>
    <w:unhideWhenUsed/>
  </w:style>
  <w:style w:type="table" w:default="1" w:styleId="aff6">
    <w:name w:val="Normal Table"/>
    <w:uiPriority w:val="99"/>
    <w:semiHidden/>
    <w:unhideWhenUsed/>
    <w:tblPr>
      <w:tblInd w:w="0" w:type="dxa"/>
      <w:tblCellMar>
        <w:top w:w="0" w:type="dxa"/>
        <w:left w:w="108" w:type="dxa"/>
        <w:bottom w:w="0" w:type="dxa"/>
        <w:right w:w="108" w:type="dxa"/>
      </w:tblCellMar>
    </w:tblPr>
  </w:style>
  <w:style w:type="numbering" w:default="1" w:styleId="aff7">
    <w:name w:val="No List"/>
    <w:uiPriority w:val="99"/>
    <w:semiHidden/>
    <w:unhideWhenUsed/>
  </w:style>
  <w:style w:type="paragraph" w:customStyle="1" w:styleId="aff8">
    <w:name w:val="段"/>
    <w:link w:val="Char"/>
    <w:rsid w:val="00D60D82"/>
    <w:pPr>
      <w:tabs>
        <w:tab w:val="center" w:pos="4201"/>
        <w:tab w:val="right" w:leader="dot" w:pos="9298"/>
      </w:tabs>
      <w:autoSpaceDE w:val="0"/>
      <w:autoSpaceDN w:val="0"/>
      <w:ind w:firstLineChars="200" w:firstLine="420"/>
      <w:jc w:val="both"/>
    </w:pPr>
    <w:rPr>
      <w:rFonts w:ascii="宋体"/>
      <w:noProof/>
      <w:sz w:val="21"/>
    </w:rPr>
  </w:style>
  <w:style w:type="character" w:customStyle="1" w:styleId="Char">
    <w:name w:val="段 Char"/>
    <w:basedOn w:val="aff5"/>
    <w:link w:val="aff8"/>
    <w:rsid w:val="00D60D82"/>
    <w:rPr>
      <w:rFonts w:ascii="宋体" w:eastAsia="宋体"/>
      <w:noProof/>
      <w:sz w:val="21"/>
      <w:lang w:val="en-US" w:eastAsia="zh-CN" w:bidi="ar-SA"/>
    </w:rPr>
  </w:style>
  <w:style w:type="paragraph" w:customStyle="1" w:styleId="a5">
    <w:name w:val="一级条标题"/>
    <w:next w:val="aff8"/>
    <w:rsid w:val="00D60D82"/>
    <w:pPr>
      <w:numPr>
        <w:ilvl w:val="1"/>
        <w:numId w:val="18"/>
      </w:numPr>
      <w:spacing w:beforeLines="50" w:afterLines="50"/>
      <w:outlineLvl w:val="2"/>
    </w:pPr>
    <w:rPr>
      <w:rFonts w:ascii="黑体" w:eastAsia="黑体"/>
      <w:sz w:val="21"/>
      <w:szCs w:val="21"/>
    </w:rPr>
  </w:style>
  <w:style w:type="paragraph" w:customStyle="1" w:styleId="aff9">
    <w:name w:val="标准书脚_奇数页"/>
    <w:rsid w:val="00D60D82"/>
    <w:pPr>
      <w:spacing w:before="120"/>
      <w:ind w:right="198"/>
      <w:jc w:val="right"/>
    </w:pPr>
    <w:rPr>
      <w:rFonts w:ascii="宋体"/>
      <w:sz w:val="18"/>
      <w:szCs w:val="18"/>
    </w:rPr>
  </w:style>
  <w:style w:type="paragraph" w:customStyle="1" w:styleId="aff">
    <w:name w:val="标准书眉_奇数页"/>
    <w:next w:val="aff4"/>
    <w:rsid w:val="00D60D82"/>
    <w:pPr>
      <w:numPr>
        <w:ilvl w:val="1"/>
        <w:numId w:val="14"/>
      </w:numPr>
      <w:tabs>
        <w:tab w:val="center" w:pos="4154"/>
        <w:tab w:val="right" w:pos="8306"/>
      </w:tabs>
      <w:spacing w:after="220"/>
      <w:jc w:val="right"/>
    </w:pPr>
    <w:rPr>
      <w:rFonts w:ascii="黑体" w:eastAsia="黑体"/>
      <w:noProof/>
      <w:sz w:val="21"/>
      <w:szCs w:val="21"/>
    </w:rPr>
  </w:style>
  <w:style w:type="paragraph" w:customStyle="1" w:styleId="a4">
    <w:name w:val="章标题"/>
    <w:next w:val="aff8"/>
    <w:rsid w:val="00D60D82"/>
    <w:pPr>
      <w:numPr>
        <w:numId w:val="18"/>
      </w:numPr>
      <w:spacing w:beforeLines="100" w:afterLines="100"/>
      <w:jc w:val="both"/>
      <w:outlineLvl w:val="1"/>
    </w:pPr>
    <w:rPr>
      <w:rFonts w:ascii="黑体" w:eastAsia="黑体"/>
      <w:sz w:val="21"/>
    </w:rPr>
  </w:style>
  <w:style w:type="paragraph" w:customStyle="1" w:styleId="a6">
    <w:name w:val="二级条标题"/>
    <w:basedOn w:val="a5"/>
    <w:next w:val="aff8"/>
    <w:rsid w:val="00D60D82"/>
    <w:pPr>
      <w:numPr>
        <w:ilvl w:val="2"/>
      </w:numPr>
      <w:spacing w:before="50" w:after="50"/>
      <w:outlineLvl w:val="3"/>
    </w:pPr>
  </w:style>
  <w:style w:type="paragraph" w:customStyle="1" w:styleId="20">
    <w:name w:val="封面标准号2"/>
    <w:rsid w:val="00D60D82"/>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c">
    <w:name w:val="列项——（一级）"/>
    <w:link w:val="Char0"/>
    <w:rsid w:val="00D60D82"/>
    <w:pPr>
      <w:widowControl w:val="0"/>
      <w:numPr>
        <w:numId w:val="4"/>
      </w:numPr>
      <w:jc w:val="both"/>
    </w:pPr>
    <w:rPr>
      <w:rFonts w:ascii="宋体"/>
      <w:sz w:val="21"/>
    </w:rPr>
  </w:style>
  <w:style w:type="character" w:customStyle="1" w:styleId="Char0">
    <w:name w:val="列项——（一级） Char"/>
    <w:basedOn w:val="aff5"/>
    <w:link w:val="ac"/>
    <w:rsid w:val="00D60D82"/>
    <w:rPr>
      <w:rFonts w:ascii="宋体"/>
      <w:sz w:val="21"/>
    </w:rPr>
  </w:style>
  <w:style w:type="paragraph" w:customStyle="1" w:styleId="ad">
    <w:name w:val="列项●（二级）"/>
    <w:rsid w:val="00D60D82"/>
    <w:pPr>
      <w:numPr>
        <w:ilvl w:val="1"/>
        <w:numId w:val="4"/>
      </w:numPr>
      <w:tabs>
        <w:tab w:val="left" w:pos="840"/>
      </w:tabs>
      <w:jc w:val="both"/>
    </w:pPr>
    <w:rPr>
      <w:rFonts w:ascii="宋体"/>
      <w:sz w:val="21"/>
    </w:rPr>
  </w:style>
  <w:style w:type="paragraph" w:customStyle="1" w:styleId="aff0">
    <w:name w:val="目次、标准名称标题"/>
    <w:basedOn w:val="aff4"/>
    <w:next w:val="aff8"/>
    <w:rsid w:val="00D60D82"/>
    <w:pPr>
      <w:keepNext/>
      <w:pageBreakBefore/>
      <w:widowControl/>
      <w:numPr>
        <w:ilvl w:val="4"/>
        <w:numId w:val="14"/>
      </w:numPr>
      <w:shd w:val="clear" w:color="FFFFFF" w:fill="FFFFFF"/>
      <w:spacing w:before="640" w:after="560" w:line="460" w:lineRule="exact"/>
      <w:jc w:val="center"/>
      <w:outlineLvl w:val="0"/>
    </w:pPr>
    <w:rPr>
      <w:rFonts w:ascii="黑体" w:eastAsia="黑体"/>
      <w:kern w:val="0"/>
      <w:sz w:val="32"/>
      <w:szCs w:val="20"/>
    </w:rPr>
  </w:style>
  <w:style w:type="paragraph" w:customStyle="1" w:styleId="a7">
    <w:name w:val="三级条标题"/>
    <w:basedOn w:val="a6"/>
    <w:next w:val="aff8"/>
    <w:rsid w:val="00D60D82"/>
    <w:pPr>
      <w:numPr>
        <w:ilvl w:val="3"/>
      </w:numPr>
      <w:outlineLvl w:val="4"/>
    </w:pPr>
  </w:style>
  <w:style w:type="paragraph" w:customStyle="1" w:styleId="a1">
    <w:name w:val="示例"/>
    <w:next w:val="affa"/>
    <w:rsid w:val="00D60D82"/>
    <w:pPr>
      <w:widowControl w:val="0"/>
      <w:numPr>
        <w:numId w:val="1"/>
      </w:numPr>
      <w:jc w:val="both"/>
    </w:pPr>
    <w:rPr>
      <w:rFonts w:ascii="宋体"/>
      <w:sz w:val="18"/>
      <w:szCs w:val="18"/>
    </w:rPr>
  </w:style>
  <w:style w:type="paragraph" w:customStyle="1" w:styleId="affa">
    <w:name w:val="示例内容"/>
    <w:rsid w:val="00D60D82"/>
    <w:pPr>
      <w:ind w:firstLineChars="200" w:firstLine="200"/>
    </w:pPr>
    <w:rPr>
      <w:rFonts w:ascii="宋体"/>
      <w:noProof/>
      <w:sz w:val="18"/>
      <w:szCs w:val="18"/>
    </w:rPr>
  </w:style>
  <w:style w:type="paragraph" w:customStyle="1" w:styleId="af1">
    <w:name w:val="数字编号列项（二级）"/>
    <w:rsid w:val="00D60D82"/>
    <w:pPr>
      <w:numPr>
        <w:ilvl w:val="1"/>
        <w:numId w:val="17"/>
      </w:numPr>
      <w:jc w:val="both"/>
    </w:pPr>
    <w:rPr>
      <w:rFonts w:ascii="宋体"/>
      <w:sz w:val="21"/>
    </w:rPr>
  </w:style>
  <w:style w:type="paragraph" w:customStyle="1" w:styleId="a8">
    <w:name w:val="四级条标题"/>
    <w:basedOn w:val="a7"/>
    <w:next w:val="aff8"/>
    <w:rsid w:val="00D60D82"/>
    <w:pPr>
      <w:numPr>
        <w:ilvl w:val="4"/>
      </w:numPr>
      <w:outlineLvl w:val="5"/>
    </w:pPr>
  </w:style>
  <w:style w:type="paragraph" w:customStyle="1" w:styleId="a9">
    <w:name w:val="五级条标题"/>
    <w:basedOn w:val="a8"/>
    <w:next w:val="aff8"/>
    <w:rsid w:val="00D60D82"/>
    <w:pPr>
      <w:numPr>
        <w:ilvl w:val="5"/>
      </w:numPr>
      <w:outlineLvl w:val="6"/>
    </w:pPr>
  </w:style>
  <w:style w:type="paragraph" w:styleId="affb">
    <w:name w:val="footer"/>
    <w:basedOn w:val="aff4"/>
    <w:link w:val="Char1"/>
    <w:uiPriority w:val="99"/>
    <w:qFormat/>
    <w:rsid w:val="00D60D82"/>
    <w:pPr>
      <w:snapToGrid w:val="0"/>
      <w:ind w:rightChars="100" w:right="210"/>
      <w:jc w:val="right"/>
    </w:pPr>
    <w:rPr>
      <w:sz w:val="18"/>
      <w:szCs w:val="18"/>
    </w:rPr>
  </w:style>
  <w:style w:type="paragraph" w:styleId="aff3">
    <w:name w:val="header"/>
    <w:basedOn w:val="aff4"/>
    <w:rsid w:val="00D60D82"/>
    <w:pPr>
      <w:numPr>
        <w:numId w:val="2"/>
      </w:numPr>
      <w:snapToGrid w:val="0"/>
      <w:ind w:left="0" w:firstLine="0"/>
      <w:jc w:val="left"/>
    </w:pPr>
    <w:rPr>
      <w:sz w:val="18"/>
      <w:szCs w:val="18"/>
    </w:rPr>
  </w:style>
  <w:style w:type="paragraph" w:customStyle="1" w:styleId="a">
    <w:name w:val="注："/>
    <w:next w:val="aff8"/>
    <w:rsid w:val="00D60D82"/>
    <w:pPr>
      <w:widowControl w:val="0"/>
      <w:numPr>
        <w:numId w:val="3"/>
      </w:numPr>
      <w:autoSpaceDE w:val="0"/>
      <w:autoSpaceDN w:val="0"/>
      <w:ind w:left="726" w:hanging="363"/>
      <w:jc w:val="both"/>
    </w:pPr>
    <w:rPr>
      <w:rFonts w:ascii="宋体"/>
      <w:sz w:val="18"/>
      <w:szCs w:val="18"/>
    </w:rPr>
  </w:style>
  <w:style w:type="paragraph" w:customStyle="1" w:styleId="affc">
    <w:name w:val="注×："/>
    <w:rsid w:val="00D60D82"/>
    <w:pPr>
      <w:widowControl w:val="0"/>
      <w:autoSpaceDE w:val="0"/>
      <w:autoSpaceDN w:val="0"/>
      <w:ind w:left="811" w:hanging="448"/>
      <w:jc w:val="both"/>
    </w:pPr>
    <w:rPr>
      <w:rFonts w:ascii="宋体"/>
      <w:sz w:val="18"/>
      <w:szCs w:val="18"/>
    </w:rPr>
  </w:style>
  <w:style w:type="paragraph" w:customStyle="1" w:styleId="af0">
    <w:name w:val="字母编号列项（一级）"/>
    <w:rsid w:val="00D60D82"/>
    <w:pPr>
      <w:numPr>
        <w:numId w:val="17"/>
      </w:numPr>
      <w:jc w:val="both"/>
    </w:pPr>
    <w:rPr>
      <w:rFonts w:ascii="宋体"/>
      <w:sz w:val="21"/>
    </w:rPr>
  </w:style>
  <w:style w:type="paragraph" w:customStyle="1" w:styleId="ae">
    <w:name w:val="列项◆（三级）"/>
    <w:basedOn w:val="aff4"/>
    <w:rsid w:val="00D60D82"/>
    <w:pPr>
      <w:numPr>
        <w:ilvl w:val="2"/>
        <w:numId w:val="4"/>
      </w:numPr>
    </w:pPr>
    <w:rPr>
      <w:rFonts w:ascii="宋体"/>
      <w:szCs w:val="21"/>
    </w:rPr>
  </w:style>
  <w:style w:type="paragraph" w:customStyle="1" w:styleId="af2">
    <w:name w:val="编号列项（三级）"/>
    <w:rsid w:val="00D60D82"/>
    <w:pPr>
      <w:numPr>
        <w:ilvl w:val="2"/>
        <w:numId w:val="17"/>
      </w:numPr>
    </w:pPr>
    <w:rPr>
      <w:rFonts w:ascii="宋体"/>
      <w:sz w:val="21"/>
    </w:rPr>
  </w:style>
  <w:style w:type="paragraph" w:customStyle="1" w:styleId="af3">
    <w:name w:val="示例×："/>
    <w:basedOn w:val="a4"/>
    <w:qFormat/>
    <w:rsid w:val="00D60D82"/>
    <w:pPr>
      <w:numPr>
        <w:numId w:val="6"/>
      </w:numPr>
      <w:spacing w:beforeLines="0" w:afterLines="0"/>
      <w:outlineLvl w:val="9"/>
    </w:pPr>
    <w:rPr>
      <w:rFonts w:ascii="宋体" w:eastAsia="宋体"/>
      <w:sz w:val="18"/>
      <w:szCs w:val="18"/>
    </w:rPr>
  </w:style>
  <w:style w:type="paragraph" w:customStyle="1" w:styleId="affd">
    <w:name w:val="二级无"/>
    <w:basedOn w:val="a6"/>
    <w:rsid w:val="00D60D82"/>
    <w:pPr>
      <w:spacing w:beforeLines="0" w:afterLines="0"/>
    </w:pPr>
    <w:rPr>
      <w:rFonts w:ascii="宋体" w:eastAsia="宋体"/>
    </w:rPr>
  </w:style>
  <w:style w:type="paragraph" w:customStyle="1" w:styleId="affe">
    <w:name w:val="注：（正文）"/>
    <w:basedOn w:val="a"/>
    <w:next w:val="aff8"/>
    <w:rsid w:val="00D60D82"/>
  </w:style>
  <w:style w:type="paragraph" w:customStyle="1" w:styleId="a3">
    <w:name w:val="注×：（正文）"/>
    <w:rsid w:val="00D60D82"/>
    <w:pPr>
      <w:numPr>
        <w:numId w:val="5"/>
      </w:numPr>
      <w:jc w:val="both"/>
    </w:pPr>
    <w:rPr>
      <w:rFonts w:ascii="宋体"/>
      <w:sz w:val="18"/>
      <w:szCs w:val="18"/>
    </w:rPr>
  </w:style>
  <w:style w:type="paragraph" w:customStyle="1" w:styleId="afff">
    <w:name w:val="标准标志"/>
    <w:next w:val="aff4"/>
    <w:rsid w:val="00D60D82"/>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0">
    <w:name w:val="标准称谓"/>
    <w:next w:val="aff4"/>
    <w:rsid w:val="00D60D82"/>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1">
    <w:name w:val="标准书脚_偶数页"/>
    <w:rsid w:val="00D60D82"/>
    <w:pPr>
      <w:spacing w:before="120"/>
      <w:ind w:left="221"/>
    </w:pPr>
    <w:rPr>
      <w:rFonts w:ascii="宋体"/>
      <w:sz w:val="18"/>
      <w:szCs w:val="18"/>
    </w:rPr>
  </w:style>
  <w:style w:type="paragraph" w:customStyle="1" w:styleId="afff2">
    <w:name w:val="标准书眉_偶数页"/>
    <w:basedOn w:val="aff"/>
    <w:next w:val="aff4"/>
    <w:rsid w:val="00D60D82"/>
    <w:pPr>
      <w:jc w:val="left"/>
    </w:pPr>
  </w:style>
  <w:style w:type="paragraph" w:customStyle="1" w:styleId="afff3">
    <w:name w:val="标准书眉一"/>
    <w:rsid w:val="00D60D82"/>
    <w:pPr>
      <w:jc w:val="both"/>
    </w:pPr>
  </w:style>
  <w:style w:type="paragraph" w:customStyle="1" w:styleId="afff4">
    <w:name w:val="参考文献"/>
    <w:basedOn w:val="aff4"/>
    <w:next w:val="aff8"/>
    <w:rsid w:val="00D60D82"/>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5">
    <w:name w:val="参考文献、索引标题"/>
    <w:basedOn w:val="aff4"/>
    <w:next w:val="aff8"/>
    <w:rsid w:val="00D60D82"/>
    <w:pPr>
      <w:keepNext/>
      <w:pageBreakBefore/>
      <w:widowControl/>
      <w:shd w:val="clear" w:color="FFFFFF" w:fill="FFFFFF"/>
      <w:spacing w:before="640" w:after="200"/>
      <w:jc w:val="center"/>
      <w:outlineLvl w:val="0"/>
    </w:pPr>
    <w:rPr>
      <w:rFonts w:ascii="黑体" w:eastAsia="黑体"/>
      <w:kern w:val="0"/>
      <w:szCs w:val="20"/>
    </w:rPr>
  </w:style>
  <w:style w:type="character" w:styleId="afff6">
    <w:name w:val="Hyperlink"/>
    <w:basedOn w:val="aff5"/>
    <w:uiPriority w:val="99"/>
    <w:rsid w:val="00D60D82"/>
    <w:rPr>
      <w:noProof/>
      <w:color w:val="0000FF"/>
      <w:spacing w:val="0"/>
      <w:w w:val="100"/>
      <w:szCs w:val="21"/>
      <w:u w:val="single"/>
    </w:rPr>
  </w:style>
  <w:style w:type="character" w:customStyle="1" w:styleId="afff7">
    <w:name w:val="发布"/>
    <w:basedOn w:val="aff5"/>
    <w:rsid w:val="00D60D82"/>
    <w:rPr>
      <w:rFonts w:ascii="黑体" w:eastAsia="黑体"/>
      <w:spacing w:val="85"/>
      <w:w w:val="100"/>
      <w:position w:val="3"/>
      <w:sz w:val="28"/>
      <w:szCs w:val="28"/>
    </w:rPr>
  </w:style>
  <w:style w:type="paragraph" w:customStyle="1" w:styleId="afff8">
    <w:name w:val="发布部门"/>
    <w:next w:val="aff8"/>
    <w:rsid w:val="00D60D82"/>
    <w:pPr>
      <w:framePr w:w="7938" w:h="1134" w:hRule="exact" w:hSpace="125" w:vSpace="181" w:wrap="around" w:vAnchor="page" w:hAnchor="page" w:x="2150" w:y="14630" w:anchorLock="1"/>
      <w:jc w:val="center"/>
    </w:pPr>
    <w:rPr>
      <w:rFonts w:ascii="宋体"/>
      <w:b/>
      <w:spacing w:val="20"/>
      <w:w w:val="135"/>
      <w:sz w:val="28"/>
    </w:rPr>
  </w:style>
  <w:style w:type="paragraph" w:customStyle="1" w:styleId="afff9">
    <w:name w:val="发布日期"/>
    <w:rsid w:val="00D60D82"/>
    <w:pPr>
      <w:framePr w:w="3997" w:h="471" w:hRule="exact" w:vSpace="181" w:wrap="around" w:hAnchor="page" w:x="7089" w:y="14097" w:anchorLock="1"/>
    </w:pPr>
    <w:rPr>
      <w:rFonts w:eastAsia="黑体"/>
      <w:sz w:val="28"/>
    </w:rPr>
  </w:style>
  <w:style w:type="paragraph" w:customStyle="1" w:styleId="afffa">
    <w:name w:val="封面标准代替信息"/>
    <w:rsid w:val="00D60D82"/>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0">
    <w:name w:val="封面标准号1"/>
    <w:rsid w:val="00D60D82"/>
    <w:pPr>
      <w:widowControl w:val="0"/>
      <w:kinsoku w:val="0"/>
      <w:overflowPunct w:val="0"/>
      <w:autoSpaceDE w:val="0"/>
      <w:autoSpaceDN w:val="0"/>
      <w:spacing w:before="308"/>
      <w:jc w:val="right"/>
      <w:textAlignment w:val="center"/>
    </w:pPr>
    <w:rPr>
      <w:sz w:val="28"/>
    </w:rPr>
  </w:style>
  <w:style w:type="paragraph" w:customStyle="1" w:styleId="afffb">
    <w:name w:val="封面标准名称"/>
    <w:rsid w:val="00D60D82"/>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c">
    <w:name w:val="封面标准英文名称"/>
    <w:basedOn w:val="afffb"/>
    <w:rsid w:val="00D60D82"/>
    <w:pPr>
      <w:framePr w:wrap="around"/>
      <w:spacing w:before="370" w:line="400" w:lineRule="exact"/>
    </w:pPr>
    <w:rPr>
      <w:rFonts w:ascii="Times New Roman"/>
      <w:sz w:val="28"/>
      <w:szCs w:val="28"/>
    </w:rPr>
  </w:style>
  <w:style w:type="paragraph" w:customStyle="1" w:styleId="afffd">
    <w:name w:val="封面一致性程度标识"/>
    <w:basedOn w:val="afffc"/>
    <w:rsid w:val="00D60D82"/>
    <w:pPr>
      <w:framePr w:wrap="around"/>
      <w:spacing w:before="440"/>
    </w:pPr>
    <w:rPr>
      <w:rFonts w:ascii="宋体" w:eastAsia="宋体"/>
    </w:rPr>
  </w:style>
  <w:style w:type="paragraph" w:customStyle="1" w:styleId="afffe">
    <w:name w:val="封面标准文稿类别"/>
    <w:basedOn w:val="afffd"/>
    <w:rsid w:val="00D60D82"/>
    <w:pPr>
      <w:framePr w:wrap="around"/>
      <w:spacing w:after="160" w:line="240" w:lineRule="auto"/>
    </w:pPr>
    <w:rPr>
      <w:sz w:val="24"/>
    </w:rPr>
  </w:style>
  <w:style w:type="paragraph" w:customStyle="1" w:styleId="affff">
    <w:name w:val="封面标准文稿编辑信息"/>
    <w:basedOn w:val="afffe"/>
    <w:rsid w:val="00D60D82"/>
    <w:pPr>
      <w:framePr w:wrap="around"/>
      <w:spacing w:before="180" w:line="180" w:lineRule="exact"/>
    </w:pPr>
    <w:rPr>
      <w:sz w:val="21"/>
    </w:rPr>
  </w:style>
  <w:style w:type="paragraph" w:customStyle="1" w:styleId="affff0">
    <w:name w:val="封面正文"/>
    <w:rsid w:val="00D60D82"/>
    <w:pPr>
      <w:jc w:val="both"/>
    </w:pPr>
  </w:style>
  <w:style w:type="paragraph" w:customStyle="1" w:styleId="af8">
    <w:name w:val="附录标识"/>
    <w:basedOn w:val="aff4"/>
    <w:next w:val="aff8"/>
    <w:rsid w:val="00D60D82"/>
    <w:pPr>
      <w:keepNext/>
      <w:widowControl/>
      <w:numPr>
        <w:numId w:val="9"/>
      </w:numPr>
      <w:shd w:val="clear" w:color="FFFFFF" w:fill="FFFFFF"/>
      <w:tabs>
        <w:tab w:val="num" w:pos="360"/>
        <w:tab w:val="left" w:pos="6405"/>
      </w:tabs>
      <w:spacing w:before="640" w:after="280"/>
      <w:jc w:val="center"/>
      <w:outlineLvl w:val="0"/>
    </w:pPr>
    <w:rPr>
      <w:rFonts w:ascii="黑体" w:eastAsia="黑体"/>
      <w:kern w:val="0"/>
      <w:szCs w:val="20"/>
    </w:rPr>
  </w:style>
  <w:style w:type="paragraph" w:customStyle="1" w:styleId="affff1">
    <w:name w:val="附录标题"/>
    <w:basedOn w:val="aff8"/>
    <w:next w:val="aff8"/>
    <w:rsid w:val="00D60D82"/>
    <w:pPr>
      <w:ind w:firstLineChars="0" w:firstLine="0"/>
      <w:jc w:val="center"/>
    </w:pPr>
    <w:rPr>
      <w:rFonts w:ascii="黑体" w:eastAsia="黑体"/>
    </w:rPr>
  </w:style>
  <w:style w:type="paragraph" w:customStyle="1" w:styleId="af5">
    <w:name w:val="附录表标号"/>
    <w:basedOn w:val="aff4"/>
    <w:next w:val="aff8"/>
    <w:rsid w:val="00D60D82"/>
    <w:pPr>
      <w:numPr>
        <w:numId w:val="7"/>
      </w:numPr>
      <w:tabs>
        <w:tab w:val="clear" w:pos="0"/>
      </w:tabs>
      <w:spacing w:line="14" w:lineRule="exact"/>
      <w:ind w:left="811" w:hanging="448"/>
      <w:jc w:val="center"/>
      <w:outlineLvl w:val="0"/>
    </w:pPr>
    <w:rPr>
      <w:color w:val="FFFFFF"/>
    </w:rPr>
  </w:style>
  <w:style w:type="paragraph" w:customStyle="1" w:styleId="af6">
    <w:name w:val="附录表标题"/>
    <w:basedOn w:val="aff4"/>
    <w:next w:val="aff8"/>
    <w:rsid w:val="00D60D82"/>
    <w:pPr>
      <w:numPr>
        <w:ilvl w:val="1"/>
        <w:numId w:val="7"/>
      </w:numPr>
      <w:tabs>
        <w:tab w:val="num" w:pos="180"/>
      </w:tabs>
      <w:spacing w:beforeLines="50" w:afterLines="50"/>
      <w:ind w:left="0" w:firstLine="0"/>
      <w:jc w:val="center"/>
    </w:pPr>
    <w:rPr>
      <w:rFonts w:ascii="黑体" w:eastAsia="黑体"/>
      <w:szCs w:val="21"/>
    </w:rPr>
  </w:style>
  <w:style w:type="paragraph" w:customStyle="1" w:styleId="afb">
    <w:name w:val="附录二级条标题"/>
    <w:basedOn w:val="aff4"/>
    <w:next w:val="aff8"/>
    <w:rsid w:val="00D60D82"/>
    <w:pPr>
      <w:widowControl/>
      <w:numPr>
        <w:ilvl w:val="3"/>
        <w:numId w:val="9"/>
      </w:numPr>
      <w:tabs>
        <w:tab w:val="num"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2">
    <w:name w:val="附录二级无"/>
    <w:basedOn w:val="afb"/>
    <w:rsid w:val="00D60D82"/>
    <w:pPr>
      <w:tabs>
        <w:tab w:val="clear" w:pos="360"/>
      </w:tabs>
      <w:spacing w:beforeLines="0" w:afterLines="0"/>
    </w:pPr>
    <w:rPr>
      <w:rFonts w:ascii="宋体" w:eastAsia="宋体"/>
      <w:szCs w:val="21"/>
    </w:rPr>
  </w:style>
  <w:style w:type="paragraph" w:customStyle="1" w:styleId="affff3">
    <w:name w:val="附录公式"/>
    <w:basedOn w:val="aff8"/>
    <w:next w:val="aff8"/>
    <w:link w:val="Char2"/>
    <w:qFormat/>
    <w:rsid w:val="00D60D82"/>
  </w:style>
  <w:style w:type="character" w:customStyle="1" w:styleId="Char2">
    <w:name w:val="附录公式 Char"/>
    <w:basedOn w:val="Char"/>
    <w:link w:val="affff3"/>
    <w:rsid w:val="00D60D82"/>
    <w:rPr>
      <w:rFonts w:ascii="宋体" w:eastAsia="宋体"/>
      <w:noProof/>
      <w:sz w:val="21"/>
      <w:lang w:val="en-US" w:eastAsia="zh-CN" w:bidi="ar-SA"/>
    </w:rPr>
  </w:style>
  <w:style w:type="paragraph" w:customStyle="1" w:styleId="affff4">
    <w:name w:val="附录公式编号制表符"/>
    <w:basedOn w:val="aff4"/>
    <w:next w:val="aff8"/>
    <w:qFormat/>
    <w:rsid w:val="00D60D82"/>
    <w:pPr>
      <w:widowControl/>
      <w:tabs>
        <w:tab w:val="center" w:pos="4201"/>
        <w:tab w:val="right" w:leader="dot" w:pos="9298"/>
      </w:tabs>
      <w:autoSpaceDE w:val="0"/>
      <w:autoSpaceDN w:val="0"/>
    </w:pPr>
    <w:rPr>
      <w:rFonts w:ascii="宋体"/>
      <w:noProof/>
      <w:kern w:val="0"/>
      <w:szCs w:val="20"/>
    </w:rPr>
  </w:style>
  <w:style w:type="paragraph" w:customStyle="1" w:styleId="afc">
    <w:name w:val="附录三级条标题"/>
    <w:basedOn w:val="afb"/>
    <w:next w:val="aff8"/>
    <w:rsid w:val="00D60D82"/>
    <w:pPr>
      <w:numPr>
        <w:ilvl w:val="4"/>
      </w:numPr>
      <w:tabs>
        <w:tab w:val="num" w:pos="360"/>
      </w:tabs>
      <w:outlineLvl w:val="4"/>
    </w:pPr>
  </w:style>
  <w:style w:type="paragraph" w:customStyle="1" w:styleId="affff5">
    <w:name w:val="附录三级无"/>
    <w:basedOn w:val="afc"/>
    <w:rsid w:val="00D60D82"/>
    <w:pPr>
      <w:tabs>
        <w:tab w:val="clear" w:pos="360"/>
      </w:tabs>
      <w:spacing w:beforeLines="0" w:afterLines="0"/>
    </w:pPr>
    <w:rPr>
      <w:rFonts w:ascii="宋体" w:eastAsia="宋体"/>
      <w:szCs w:val="21"/>
    </w:rPr>
  </w:style>
  <w:style w:type="paragraph" w:customStyle="1" w:styleId="aff2">
    <w:name w:val="附录数字编号列项（二级）"/>
    <w:qFormat/>
    <w:rsid w:val="00D60D82"/>
    <w:pPr>
      <w:numPr>
        <w:ilvl w:val="1"/>
        <w:numId w:val="10"/>
      </w:numPr>
    </w:pPr>
    <w:rPr>
      <w:rFonts w:ascii="宋体"/>
      <w:sz w:val="21"/>
    </w:rPr>
  </w:style>
  <w:style w:type="paragraph" w:customStyle="1" w:styleId="afd">
    <w:name w:val="附录四级条标题"/>
    <w:basedOn w:val="afc"/>
    <w:next w:val="aff8"/>
    <w:rsid w:val="00D60D82"/>
    <w:pPr>
      <w:numPr>
        <w:ilvl w:val="5"/>
      </w:numPr>
      <w:tabs>
        <w:tab w:val="num" w:pos="360"/>
      </w:tabs>
      <w:outlineLvl w:val="5"/>
    </w:pPr>
  </w:style>
  <w:style w:type="paragraph" w:customStyle="1" w:styleId="affff6">
    <w:name w:val="附录四级无"/>
    <w:basedOn w:val="afd"/>
    <w:rsid w:val="00D60D82"/>
    <w:pPr>
      <w:tabs>
        <w:tab w:val="clear" w:pos="360"/>
      </w:tabs>
      <w:spacing w:beforeLines="0" w:afterLines="0"/>
    </w:pPr>
    <w:rPr>
      <w:rFonts w:ascii="宋体" w:eastAsia="宋体"/>
      <w:szCs w:val="21"/>
    </w:rPr>
  </w:style>
  <w:style w:type="paragraph" w:customStyle="1" w:styleId="aa">
    <w:name w:val="附录图标号"/>
    <w:basedOn w:val="aff4"/>
    <w:rsid w:val="00D60D82"/>
    <w:pPr>
      <w:keepNext/>
      <w:pageBreakBefore/>
      <w:widowControl/>
      <w:numPr>
        <w:numId w:val="8"/>
      </w:numPr>
      <w:spacing w:line="14" w:lineRule="exact"/>
      <w:ind w:left="0" w:firstLine="363"/>
      <w:jc w:val="center"/>
      <w:outlineLvl w:val="0"/>
    </w:pPr>
    <w:rPr>
      <w:color w:val="FFFFFF"/>
    </w:rPr>
  </w:style>
  <w:style w:type="paragraph" w:customStyle="1" w:styleId="ab">
    <w:name w:val="附录图标题"/>
    <w:basedOn w:val="aff4"/>
    <w:next w:val="aff8"/>
    <w:rsid w:val="00D60D82"/>
    <w:pPr>
      <w:numPr>
        <w:ilvl w:val="1"/>
        <w:numId w:val="8"/>
      </w:numPr>
      <w:tabs>
        <w:tab w:val="num" w:pos="363"/>
      </w:tabs>
      <w:spacing w:beforeLines="50" w:afterLines="50"/>
      <w:ind w:left="0" w:firstLine="0"/>
      <w:jc w:val="center"/>
    </w:pPr>
    <w:rPr>
      <w:rFonts w:ascii="黑体" w:eastAsia="黑体"/>
      <w:szCs w:val="21"/>
    </w:rPr>
  </w:style>
  <w:style w:type="paragraph" w:customStyle="1" w:styleId="afe">
    <w:name w:val="附录五级条标题"/>
    <w:basedOn w:val="afd"/>
    <w:next w:val="aff8"/>
    <w:rsid w:val="00D60D82"/>
    <w:pPr>
      <w:numPr>
        <w:ilvl w:val="6"/>
      </w:numPr>
      <w:tabs>
        <w:tab w:val="num" w:pos="360"/>
      </w:tabs>
      <w:outlineLvl w:val="6"/>
    </w:pPr>
  </w:style>
  <w:style w:type="paragraph" w:customStyle="1" w:styleId="affff7">
    <w:name w:val="附录五级无"/>
    <w:basedOn w:val="afe"/>
    <w:rsid w:val="00D60D82"/>
    <w:pPr>
      <w:tabs>
        <w:tab w:val="clear" w:pos="360"/>
      </w:tabs>
      <w:spacing w:beforeLines="0" w:afterLines="0"/>
    </w:pPr>
    <w:rPr>
      <w:rFonts w:ascii="宋体" w:eastAsia="宋体"/>
      <w:szCs w:val="21"/>
    </w:rPr>
  </w:style>
  <w:style w:type="paragraph" w:customStyle="1" w:styleId="af9">
    <w:name w:val="附录章标题"/>
    <w:next w:val="aff8"/>
    <w:rsid w:val="00D60D82"/>
    <w:pPr>
      <w:numPr>
        <w:ilvl w:val="1"/>
        <w:numId w:val="9"/>
      </w:numPr>
      <w:tabs>
        <w:tab w:val="num"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a">
    <w:name w:val="附录一级条标题"/>
    <w:basedOn w:val="af9"/>
    <w:next w:val="aff8"/>
    <w:rsid w:val="00D60D82"/>
    <w:pPr>
      <w:numPr>
        <w:ilvl w:val="2"/>
      </w:numPr>
      <w:tabs>
        <w:tab w:val="num" w:pos="360"/>
      </w:tabs>
      <w:autoSpaceDN w:val="0"/>
      <w:spacing w:beforeLines="50" w:afterLines="50"/>
      <w:outlineLvl w:val="2"/>
    </w:pPr>
  </w:style>
  <w:style w:type="paragraph" w:customStyle="1" w:styleId="affff8">
    <w:name w:val="附录一级无"/>
    <w:basedOn w:val="afa"/>
    <w:rsid w:val="00D60D82"/>
    <w:pPr>
      <w:tabs>
        <w:tab w:val="clear" w:pos="360"/>
      </w:tabs>
      <w:spacing w:beforeLines="0" w:afterLines="0"/>
    </w:pPr>
    <w:rPr>
      <w:rFonts w:ascii="宋体" w:eastAsia="宋体"/>
      <w:szCs w:val="21"/>
    </w:rPr>
  </w:style>
  <w:style w:type="paragraph" w:customStyle="1" w:styleId="aff1">
    <w:name w:val="附录字母编号列项（一级）"/>
    <w:qFormat/>
    <w:rsid w:val="00D60D82"/>
    <w:pPr>
      <w:numPr>
        <w:numId w:val="10"/>
      </w:numPr>
    </w:pPr>
    <w:rPr>
      <w:rFonts w:ascii="宋体"/>
      <w:noProof/>
      <w:sz w:val="21"/>
    </w:rPr>
  </w:style>
  <w:style w:type="paragraph" w:styleId="af">
    <w:name w:val="footnote text"/>
    <w:basedOn w:val="aff4"/>
    <w:rsid w:val="00D60D82"/>
    <w:pPr>
      <w:numPr>
        <w:numId w:val="12"/>
      </w:numPr>
      <w:snapToGrid w:val="0"/>
      <w:jc w:val="left"/>
    </w:pPr>
    <w:rPr>
      <w:rFonts w:ascii="宋体"/>
      <w:sz w:val="18"/>
      <w:szCs w:val="18"/>
    </w:rPr>
  </w:style>
  <w:style w:type="paragraph" w:customStyle="1" w:styleId="affff9">
    <w:name w:val="列项说明"/>
    <w:basedOn w:val="aff4"/>
    <w:rsid w:val="00D60D82"/>
    <w:pPr>
      <w:adjustRightInd w:val="0"/>
      <w:spacing w:line="320" w:lineRule="exact"/>
      <w:ind w:leftChars="200" w:left="400" w:hangingChars="200" w:hanging="200"/>
      <w:jc w:val="left"/>
      <w:textAlignment w:val="baseline"/>
    </w:pPr>
    <w:rPr>
      <w:rFonts w:ascii="宋体"/>
      <w:kern w:val="0"/>
      <w:szCs w:val="20"/>
    </w:rPr>
  </w:style>
  <w:style w:type="paragraph" w:customStyle="1" w:styleId="affffa">
    <w:name w:val="列项说明数字编号"/>
    <w:rsid w:val="00D60D82"/>
    <w:pPr>
      <w:ind w:leftChars="400" w:left="600" w:hangingChars="200" w:hanging="200"/>
    </w:pPr>
    <w:rPr>
      <w:rFonts w:ascii="宋体"/>
      <w:sz w:val="21"/>
    </w:rPr>
  </w:style>
  <w:style w:type="paragraph" w:customStyle="1" w:styleId="affffb">
    <w:name w:val="目次、索引正文"/>
    <w:rsid w:val="00D60D82"/>
    <w:pPr>
      <w:spacing w:line="320" w:lineRule="exact"/>
      <w:jc w:val="both"/>
    </w:pPr>
    <w:rPr>
      <w:rFonts w:ascii="宋体"/>
      <w:sz w:val="21"/>
    </w:rPr>
  </w:style>
  <w:style w:type="paragraph" w:customStyle="1" w:styleId="affffc">
    <w:name w:val="其他标准标志"/>
    <w:basedOn w:val="afff"/>
    <w:rsid w:val="00D60D82"/>
    <w:pPr>
      <w:framePr w:w="6101" w:wrap="around" w:vAnchor="page" w:hAnchor="page" w:x="4673" w:y="942"/>
    </w:pPr>
    <w:rPr>
      <w:w w:val="130"/>
    </w:rPr>
  </w:style>
  <w:style w:type="paragraph" w:customStyle="1" w:styleId="affffd">
    <w:name w:val="其他标准称谓"/>
    <w:next w:val="aff4"/>
    <w:rsid w:val="00D60D82"/>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e">
    <w:name w:val="其他发布部门"/>
    <w:basedOn w:val="afff8"/>
    <w:rsid w:val="00D60D82"/>
    <w:pPr>
      <w:framePr w:wrap="around" w:y="15310"/>
      <w:spacing w:line="0" w:lineRule="atLeast"/>
    </w:pPr>
    <w:rPr>
      <w:rFonts w:ascii="黑体" w:eastAsia="黑体"/>
      <w:b w:val="0"/>
    </w:rPr>
  </w:style>
  <w:style w:type="paragraph" w:customStyle="1" w:styleId="afffff">
    <w:name w:val="前言、引言标题"/>
    <w:next w:val="aff8"/>
    <w:rsid w:val="00D60D82"/>
    <w:pPr>
      <w:keepNext/>
      <w:pageBreakBefore/>
      <w:shd w:val="clear" w:color="FFFFFF" w:fill="FFFFFF"/>
      <w:spacing w:before="640" w:after="560"/>
      <w:jc w:val="center"/>
      <w:outlineLvl w:val="0"/>
    </w:pPr>
    <w:rPr>
      <w:rFonts w:ascii="黑体" w:eastAsia="黑体"/>
      <w:sz w:val="32"/>
    </w:rPr>
  </w:style>
  <w:style w:type="paragraph" w:customStyle="1" w:styleId="afffff0">
    <w:name w:val="三级无"/>
    <w:basedOn w:val="a7"/>
    <w:rsid w:val="00D60D82"/>
    <w:pPr>
      <w:spacing w:beforeLines="0" w:afterLines="0"/>
    </w:pPr>
    <w:rPr>
      <w:rFonts w:ascii="宋体" w:eastAsia="宋体"/>
    </w:rPr>
  </w:style>
  <w:style w:type="paragraph" w:customStyle="1" w:styleId="afffff1">
    <w:name w:val="实施日期"/>
    <w:basedOn w:val="afff9"/>
    <w:rsid w:val="00D60D82"/>
    <w:pPr>
      <w:framePr w:wrap="around" w:vAnchor="page" w:hAnchor="text"/>
      <w:jc w:val="right"/>
    </w:pPr>
  </w:style>
  <w:style w:type="paragraph" w:customStyle="1" w:styleId="afffff2">
    <w:name w:val="示例后文字"/>
    <w:basedOn w:val="aff8"/>
    <w:next w:val="aff8"/>
    <w:qFormat/>
    <w:rsid w:val="00D60D82"/>
    <w:pPr>
      <w:ind w:firstLine="360"/>
    </w:pPr>
    <w:rPr>
      <w:sz w:val="18"/>
    </w:rPr>
  </w:style>
  <w:style w:type="paragraph" w:customStyle="1" w:styleId="afffff3">
    <w:name w:val="首示例"/>
    <w:next w:val="aff8"/>
    <w:link w:val="Char3"/>
    <w:qFormat/>
    <w:rsid w:val="00D60D82"/>
    <w:pPr>
      <w:tabs>
        <w:tab w:val="num" w:pos="360"/>
      </w:tabs>
    </w:pPr>
    <w:rPr>
      <w:rFonts w:ascii="宋体" w:hAnsi="宋体"/>
      <w:kern w:val="2"/>
      <w:sz w:val="18"/>
      <w:szCs w:val="18"/>
    </w:rPr>
  </w:style>
  <w:style w:type="character" w:customStyle="1" w:styleId="Char3">
    <w:name w:val="首示例 Char"/>
    <w:basedOn w:val="aff5"/>
    <w:link w:val="afffff3"/>
    <w:rsid w:val="00D60D82"/>
    <w:rPr>
      <w:rFonts w:ascii="宋体" w:hAnsi="宋体"/>
      <w:kern w:val="2"/>
      <w:sz w:val="18"/>
      <w:szCs w:val="18"/>
    </w:rPr>
  </w:style>
  <w:style w:type="paragraph" w:customStyle="1" w:styleId="a0">
    <w:name w:val="四级无"/>
    <w:basedOn w:val="a8"/>
    <w:rsid w:val="00D60D82"/>
    <w:pPr>
      <w:numPr>
        <w:ilvl w:val="0"/>
        <w:numId w:val="11"/>
      </w:numPr>
      <w:spacing w:beforeLines="0" w:afterLines="0"/>
      <w:ind w:firstLine="0"/>
    </w:pPr>
    <w:rPr>
      <w:rFonts w:ascii="宋体" w:eastAsia="宋体"/>
    </w:rPr>
  </w:style>
  <w:style w:type="paragraph" w:styleId="11">
    <w:name w:val="index 1"/>
    <w:basedOn w:val="aff4"/>
    <w:next w:val="aff8"/>
    <w:rsid w:val="00D60D82"/>
    <w:pPr>
      <w:tabs>
        <w:tab w:val="right" w:leader="dot" w:pos="9299"/>
      </w:tabs>
      <w:jc w:val="left"/>
    </w:pPr>
    <w:rPr>
      <w:rFonts w:ascii="宋体"/>
      <w:szCs w:val="21"/>
    </w:rPr>
  </w:style>
  <w:style w:type="paragraph" w:styleId="21">
    <w:name w:val="index 2"/>
    <w:basedOn w:val="aff4"/>
    <w:next w:val="aff4"/>
    <w:autoRedefine/>
    <w:rsid w:val="00D60D82"/>
    <w:pPr>
      <w:ind w:left="420" w:hanging="210"/>
      <w:jc w:val="left"/>
    </w:pPr>
    <w:rPr>
      <w:rFonts w:ascii="Calibri" w:hAnsi="Calibri"/>
      <w:sz w:val="20"/>
      <w:szCs w:val="20"/>
    </w:rPr>
  </w:style>
  <w:style w:type="paragraph" w:styleId="30">
    <w:name w:val="index 3"/>
    <w:basedOn w:val="aff4"/>
    <w:next w:val="aff4"/>
    <w:autoRedefine/>
    <w:rsid w:val="00D60D82"/>
    <w:pPr>
      <w:ind w:left="630" w:hanging="210"/>
      <w:jc w:val="left"/>
    </w:pPr>
    <w:rPr>
      <w:rFonts w:ascii="Calibri" w:hAnsi="Calibri"/>
      <w:sz w:val="20"/>
      <w:szCs w:val="20"/>
    </w:rPr>
  </w:style>
  <w:style w:type="paragraph" w:styleId="4">
    <w:name w:val="index 4"/>
    <w:basedOn w:val="aff4"/>
    <w:next w:val="aff4"/>
    <w:autoRedefine/>
    <w:rsid w:val="00D60D82"/>
    <w:pPr>
      <w:ind w:left="840" w:hanging="210"/>
      <w:jc w:val="left"/>
    </w:pPr>
    <w:rPr>
      <w:rFonts w:ascii="Calibri" w:hAnsi="Calibri"/>
      <w:sz w:val="20"/>
      <w:szCs w:val="20"/>
    </w:rPr>
  </w:style>
  <w:style w:type="paragraph" w:styleId="5">
    <w:name w:val="index 5"/>
    <w:basedOn w:val="aff4"/>
    <w:next w:val="aff4"/>
    <w:autoRedefine/>
    <w:rsid w:val="00D60D82"/>
    <w:pPr>
      <w:ind w:left="1050" w:hanging="210"/>
      <w:jc w:val="left"/>
    </w:pPr>
    <w:rPr>
      <w:rFonts w:ascii="Calibri" w:hAnsi="Calibri"/>
      <w:sz w:val="20"/>
      <w:szCs w:val="20"/>
    </w:rPr>
  </w:style>
  <w:style w:type="paragraph" w:styleId="6">
    <w:name w:val="index 6"/>
    <w:basedOn w:val="aff4"/>
    <w:next w:val="aff4"/>
    <w:autoRedefine/>
    <w:rsid w:val="00D60D82"/>
    <w:pPr>
      <w:ind w:left="1260" w:hanging="210"/>
      <w:jc w:val="left"/>
    </w:pPr>
    <w:rPr>
      <w:rFonts w:ascii="Calibri" w:hAnsi="Calibri"/>
      <w:sz w:val="20"/>
      <w:szCs w:val="20"/>
    </w:rPr>
  </w:style>
  <w:style w:type="paragraph" w:styleId="7">
    <w:name w:val="index 7"/>
    <w:basedOn w:val="aff4"/>
    <w:next w:val="aff4"/>
    <w:autoRedefine/>
    <w:rsid w:val="00D60D82"/>
    <w:pPr>
      <w:ind w:left="1470" w:hanging="210"/>
      <w:jc w:val="left"/>
    </w:pPr>
    <w:rPr>
      <w:rFonts w:ascii="Calibri" w:hAnsi="Calibri"/>
      <w:sz w:val="20"/>
      <w:szCs w:val="20"/>
    </w:rPr>
  </w:style>
  <w:style w:type="paragraph" w:styleId="8">
    <w:name w:val="index 8"/>
    <w:basedOn w:val="aff4"/>
    <w:next w:val="aff4"/>
    <w:autoRedefine/>
    <w:rsid w:val="00D60D82"/>
    <w:pPr>
      <w:ind w:left="1680" w:hanging="210"/>
      <w:jc w:val="left"/>
    </w:pPr>
    <w:rPr>
      <w:rFonts w:ascii="Calibri" w:hAnsi="Calibri"/>
      <w:sz w:val="20"/>
      <w:szCs w:val="20"/>
    </w:rPr>
  </w:style>
  <w:style w:type="paragraph" w:styleId="9">
    <w:name w:val="index 9"/>
    <w:basedOn w:val="aff4"/>
    <w:next w:val="aff4"/>
    <w:autoRedefine/>
    <w:rsid w:val="00D60D82"/>
    <w:pPr>
      <w:ind w:left="1890" w:hanging="210"/>
      <w:jc w:val="left"/>
    </w:pPr>
    <w:rPr>
      <w:rFonts w:ascii="Calibri" w:hAnsi="Calibri"/>
      <w:sz w:val="20"/>
      <w:szCs w:val="20"/>
    </w:rPr>
  </w:style>
  <w:style w:type="paragraph" w:styleId="afffff4">
    <w:name w:val="index heading"/>
    <w:basedOn w:val="aff4"/>
    <w:next w:val="11"/>
    <w:rsid w:val="00D60D82"/>
    <w:pPr>
      <w:spacing w:before="120" w:after="120"/>
      <w:jc w:val="center"/>
    </w:pPr>
    <w:rPr>
      <w:rFonts w:ascii="Calibri" w:hAnsi="Calibri"/>
      <w:b/>
      <w:bCs/>
      <w:iCs/>
      <w:szCs w:val="20"/>
    </w:rPr>
  </w:style>
  <w:style w:type="paragraph" w:styleId="afffff5">
    <w:name w:val="caption"/>
    <w:basedOn w:val="aff4"/>
    <w:next w:val="aff4"/>
    <w:qFormat/>
    <w:rsid w:val="00D60D82"/>
    <w:pPr>
      <w:spacing w:before="152" w:after="160"/>
    </w:pPr>
    <w:rPr>
      <w:rFonts w:ascii="Arial" w:eastAsia="黑体" w:hAnsi="Arial" w:cs="Arial"/>
      <w:sz w:val="20"/>
      <w:szCs w:val="20"/>
    </w:rPr>
  </w:style>
  <w:style w:type="paragraph" w:customStyle="1" w:styleId="afffff6">
    <w:name w:val="条文脚注"/>
    <w:basedOn w:val="af"/>
    <w:rsid w:val="00D60D82"/>
    <w:pPr>
      <w:numPr>
        <w:numId w:val="0"/>
      </w:numPr>
      <w:jc w:val="both"/>
    </w:pPr>
  </w:style>
  <w:style w:type="paragraph" w:customStyle="1" w:styleId="afffff7">
    <w:name w:val="图标脚注说明"/>
    <w:basedOn w:val="aff8"/>
    <w:rsid w:val="00D60D82"/>
    <w:pPr>
      <w:ind w:left="840" w:firstLineChars="0" w:hanging="420"/>
    </w:pPr>
    <w:rPr>
      <w:sz w:val="18"/>
      <w:szCs w:val="18"/>
    </w:rPr>
  </w:style>
  <w:style w:type="paragraph" w:customStyle="1" w:styleId="afffff8">
    <w:name w:val="图表脚注说明"/>
    <w:basedOn w:val="aff4"/>
    <w:rsid w:val="00D60D82"/>
    <w:pPr>
      <w:ind w:left="1441" w:hanging="181"/>
    </w:pPr>
    <w:rPr>
      <w:rFonts w:ascii="宋体"/>
      <w:sz w:val="18"/>
      <w:szCs w:val="18"/>
    </w:rPr>
  </w:style>
  <w:style w:type="paragraph" w:customStyle="1" w:styleId="afffff9">
    <w:name w:val="图的脚注"/>
    <w:next w:val="aff8"/>
    <w:autoRedefine/>
    <w:qFormat/>
    <w:rsid w:val="00D60D82"/>
    <w:pPr>
      <w:widowControl w:val="0"/>
      <w:ind w:leftChars="200" w:left="840" w:hangingChars="200" w:hanging="420"/>
      <w:jc w:val="both"/>
    </w:pPr>
    <w:rPr>
      <w:rFonts w:ascii="宋体"/>
      <w:sz w:val="18"/>
    </w:rPr>
  </w:style>
  <w:style w:type="table" w:styleId="a2">
    <w:name w:val="Table Grid"/>
    <w:basedOn w:val="aff6"/>
    <w:rsid w:val="00D60D82"/>
    <w:pPr>
      <w:numPr>
        <w:numId w:val="13"/>
      </w:numPr>
      <w:ind w:left="1441"/>
    </w:pPr>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a">
    <w:name w:val="文献分类号"/>
    <w:rsid w:val="00D60D82"/>
    <w:pPr>
      <w:framePr w:hSpace="180" w:vSpace="180" w:wrap="around" w:hAnchor="margin" w:y="1" w:anchorLock="1"/>
      <w:widowControl w:val="0"/>
      <w:textAlignment w:val="center"/>
    </w:pPr>
    <w:rPr>
      <w:rFonts w:ascii="黑体" w:eastAsia="黑体"/>
      <w:sz w:val="21"/>
      <w:szCs w:val="21"/>
    </w:rPr>
  </w:style>
  <w:style w:type="paragraph" w:customStyle="1" w:styleId="afffffb">
    <w:name w:val="五级无"/>
    <w:basedOn w:val="a9"/>
    <w:rsid w:val="00D60D82"/>
    <w:pPr>
      <w:spacing w:beforeLines="0" w:afterLines="0"/>
    </w:pPr>
    <w:rPr>
      <w:rFonts w:ascii="宋体" w:eastAsia="宋体"/>
    </w:rPr>
  </w:style>
  <w:style w:type="character" w:styleId="afffffc">
    <w:name w:val="page number"/>
    <w:basedOn w:val="aff5"/>
    <w:rsid w:val="00D60D82"/>
    <w:rPr>
      <w:rFonts w:ascii="Times New Roman" w:eastAsia="宋体" w:hAnsi="Times New Roman"/>
      <w:sz w:val="18"/>
    </w:rPr>
  </w:style>
  <w:style w:type="paragraph" w:customStyle="1" w:styleId="afffffd">
    <w:name w:val="一级无"/>
    <w:basedOn w:val="a5"/>
    <w:rsid w:val="00D60D82"/>
    <w:pPr>
      <w:spacing w:beforeLines="0" w:afterLines="0"/>
    </w:pPr>
    <w:rPr>
      <w:rFonts w:ascii="宋体" w:eastAsia="宋体"/>
    </w:rPr>
  </w:style>
  <w:style w:type="character" w:styleId="afffffe">
    <w:name w:val="FollowedHyperlink"/>
    <w:basedOn w:val="aff5"/>
    <w:rsid w:val="00D60D82"/>
    <w:rPr>
      <w:color w:val="800080"/>
      <w:u w:val="single"/>
    </w:rPr>
  </w:style>
  <w:style w:type="paragraph" w:customStyle="1" w:styleId="af7">
    <w:name w:val="正文表标题"/>
    <w:next w:val="aff8"/>
    <w:rsid w:val="00D60D82"/>
    <w:pPr>
      <w:numPr>
        <w:numId w:val="15"/>
      </w:numPr>
      <w:tabs>
        <w:tab w:val="num" w:pos="360"/>
      </w:tabs>
      <w:spacing w:beforeLines="50" w:afterLines="50"/>
      <w:jc w:val="center"/>
    </w:pPr>
    <w:rPr>
      <w:rFonts w:ascii="黑体" w:eastAsia="黑体"/>
      <w:sz w:val="21"/>
    </w:rPr>
  </w:style>
  <w:style w:type="paragraph" w:customStyle="1" w:styleId="affffff">
    <w:name w:val="正文公式编号制表符"/>
    <w:basedOn w:val="aff8"/>
    <w:next w:val="aff8"/>
    <w:qFormat/>
    <w:rsid w:val="00D60D82"/>
    <w:pPr>
      <w:ind w:firstLineChars="0" w:firstLine="0"/>
    </w:pPr>
  </w:style>
  <w:style w:type="paragraph" w:customStyle="1" w:styleId="affffff0">
    <w:name w:val="正文图标题"/>
    <w:next w:val="aff8"/>
    <w:rsid w:val="00D60D82"/>
    <w:pPr>
      <w:spacing w:beforeLines="50" w:afterLines="50"/>
      <w:jc w:val="center"/>
    </w:pPr>
    <w:rPr>
      <w:rFonts w:ascii="黑体" w:eastAsia="黑体"/>
      <w:sz w:val="21"/>
    </w:rPr>
  </w:style>
  <w:style w:type="paragraph" w:customStyle="1" w:styleId="affffff1">
    <w:name w:val="终结线"/>
    <w:basedOn w:val="aff4"/>
    <w:rsid w:val="00D60D82"/>
    <w:pPr>
      <w:framePr w:hSpace="181" w:vSpace="181" w:wrap="around" w:vAnchor="text" w:hAnchor="margin" w:xAlign="center" w:y="285"/>
    </w:pPr>
  </w:style>
  <w:style w:type="paragraph" w:customStyle="1" w:styleId="af4">
    <w:name w:val="其他发布日期"/>
    <w:basedOn w:val="afff9"/>
    <w:rsid w:val="00D60D82"/>
    <w:pPr>
      <w:framePr w:wrap="around" w:vAnchor="page" w:hAnchor="text" w:x="1419"/>
      <w:numPr>
        <w:numId w:val="16"/>
      </w:numPr>
    </w:pPr>
  </w:style>
  <w:style w:type="paragraph" w:customStyle="1" w:styleId="affffff2">
    <w:name w:val="其他实施日期"/>
    <w:basedOn w:val="afffff1"/>
    <w:rsid w:val="00D60D82"/>
    <w:pPr>
      <w:framePr w:wrap="around"/>
    </w:pPr>
  </w:style>
  <w:style w:type="paragraph" w:customStyle="1" w:styleId="22">
    <w:name w:val="封面标准名称2"/>
    <w:basedOn w:val="afffb"/>
    <w:rsid w:val="00D60D82"/>
    <w:pPr>
      <w:framePr w:wrap="around" w:y="4469"/>
      <w:spacing w:beforeLines="630"/>
    </w:pPr>
  </w:style>
  <w:style w:type="paragraph" w:customStyle="1" w:styleId="23">
    <w:name w:val="封面标准英文名称2"/>
    <w:basedOn w:val="afffc"/>
    <w:rsid w:val="00D60D82"/>
    <w:pPr>
      <w:framePr w:wrap="around" w:y="4469"/>
    </w:pPr>
  </w:style>
  <w:style w:type="paragraph" w:customStyle="1" w:styleId="24">
    <w:name w:val="封面一致性程度标识2"/>
    <w:basedOn w:val="afffd"/>
    <w:rsid w:val="00D60D82"/>
    <w:pPr>
      <w:framePr w:wrap="around" w:y="4469"/>
    </w:pPr>
  </w:style>
  <w:style w:type="paragraph" w:customStyle="1" w:styleId="25">
    <w:name w:val="封面标准文稿类别2"/>
    <w:basedOn w:val="afffe"/>
    <w:rsid w:val="00D60D82"/>
    <w:pPr>
      <w:framePr w:wrap="around" w:y="4469"/>
    </w:pPr>
  </w:style>
  <w:style w:type="paragraph" w:customStyle="1" w:styleId="26">
    <w:name w:val="封面标准文稿编辑信息2"/>
    <w:basedOn w:val="affff"/>
    <w:rsid w:val="00D60D82"/>
    <w:pPr>
      <w:framePr w:wrap="around" w:y="4469"/>
    </w:pPr>
  </w:style>
  <w:style w:type="paragraph" w:styleId="12">
    <w:name w:val="toc 1"/>
    <w:basedOn w:val="aff4"/>
    <w:next w:val="aff4"/>
    <w:autoRedefine/>
    <w:uiPriority w:val="39"/>
    <w:rsid w:val="00F64518"/>
    <w:pPr>
      <w:tabs>
        <w:tab w:val="right" w:leader="dot" w:pos="9344"/>
      </w:tabs>
      <w:spacing w:before="120" w:after="120"/>
      <w:ind w:leftChars="67" w:left="141" w:firstLine="1"/>
      <w:jc w:val="left"/>
    </w:pPr>
    <w:rPr>
      <w:rFonts w:asciiTheme="minorEastAsia" w:eastAsiaTheme="minorEastAsia" w:hAnsiTheme="minorEastAsia"/>
      <w:bCs/>
      <w:caps/>
      <w:szCs w:val="20"/>
    </w:rPr>
  </w:style>
  <w:style w:type="paragraph" w:styleId="27">
    <w:name w:val="toc 2"/>
    <w:basedOn w:val="aff4"/>
    <w:next w:val="aff4"/>
    <w:autoRedefine/>
    <w:uiPriority w:val="39"/>
    <w:rsid w:val="001C1AA1"/>
    <w:pPr>
      <w:tabs>
        <w:tab w:val="right" w:leader="dot" w:pos="9344"/>
      </w:tabs>
      <w:ind w:left="210"/>
      <w:jc w:val="left"/>
    </w:pPr>
    <w:rPr>
      <w:rFonts w:ascii="宋体" w:hAnsi="宋体"/>
      <w:smallCaps/>
      <w:szCs w:val="20"/>
    </w:rPr>
  </w:style>
  <w:style w:type="paragraph" w:styleId="31">
    <w:name w:val="toc 3"/>
    <w:basedOn w:val="aff4"/>
    <w:next w:val="aff4"/>
    <w:autoRedefine/>
    <w:uiPriority w:val="39"/>
    <w:rsid w:val="00A158C4"/>
    <w:pPr>
      <w:ind w:left="420"/>
      <w:jc w:val="left"/>
    </w:pPr>
    <w:rPr>
      <w:i/>
      <w:iCs/>
      <w:sz w:val="20"/>
      <w:szCs w:val="20"/>
    </w:rPr>
  </w:style>
  <w:style w:type="paragraph" w:styleId="40">
    <w:name w:val="toc 4"/>
    <w:basedOn w:val="aff4"/>
    <w:next w:val="aff4"/>
    <w:autoRedefine/>
    <w:semiHidden/>
    <w:rsid w:val="00A158C4"/>
    <w:pPr>
      <w:ind w:left="630"/>
      <w:jc w:val="left"/>
    </w:pPr>
    <w:rPr>
      <w:sz w:val="18"/>
      <w:szCs w:val="18"/>
    </w:rPr>
  </w:style>
  <w:style w:type="paragraph" w:styleId="50">
    <w:name w:val="toc 5"/>
    <w:basedOn w:val="aff4"/>
    <w:next w:val="aff4"/>
    <w:autoRedefine/>
    <w:semiHidden/>
    <w:rsid w:val="00A158C4"/>
    <w:pPr>
      <w:ind w:left="840"/>
      <w:jc w:val="left"/>
    </w:pPr>
    <w:rPr>
      <w:sz w:val="18"/>
      <w:szCs w:val="18"/>
    </w:rPr>
  </w:style>
  <w:style w:type="paragraph" w:styleId="60">
    <w:name w:val="toc 6"/>
    <w:basedOn w:val="aff4"/>
    <w:next w:val="aff4"/>
    <w:autoRedefine/>
    <w:semiHidden/>
    <w:rsid w:val="00A158C4"/>
    <w:pPr>
      <w:ind w:left="1050"/>
      <w:jc w:val="left"/>
    </w:pPr>
    <w:rPr>
      <w:sz w:val="18"/>
      <w:szCs w:val="18"/>
    </w:rPr>
  </w:style>
  <w:style w:type="paragraph" w:styleId="70">
    <w:name w:val="toc 7"/>
    <w:basedOn w:val="aff4"/>
    <w:next w:val="aff4"/>
    <w:autoRedefine/>
    <w:semiHidden/>
    <w:rsid w:val="00A158C4"/>
    <w:pPr>
      <w:ind w:left="1260"/>
      <w:jc w:val="left"/>
    </w:pPr>
    <w:rPr>
      <w:sz w:val="18"/>
      <w:szCs w:val="18"/>
    </w:rPr>
  </w:style>
  <w:style w:type="paragraph" w:styleId="80">
    <w:name w:val="toc 8"/>
    <w:basedOn w:val="aff4"/>
    <w:next w:val="aff4"/>
    <w:autoRedefine/>
    <w:semiHidden/>
    <w:rsid w:val="00A158C4"/>
    <w:pPr>
      <w:ind w:left="1470"/>
      <w:jc w:val="left"/>
    </w:pPr>
    <w:rPr>
      <w:sz w:val="18"/>
      <w:szCs w:val="18"/>
    </w:rPr>
  </w:style>
  <w:style w:type="paragraph" w:styleId="90">
    <w:name w:val="toc 9"/>
    <w:basedOn w:val="aff4"/>
    <w:next w:val="aff4"/>
    <w:autoRedefine/>
    <w:semiHidden/>
    <w:rsid w:val="00A158C4"/>
    <w:pPr>
      <w:ind w:left="1680"/>
      <w:jc w:val="left"/>
    </w:pPr>
    <w:rPr>
      <w:sz w:val="18"/>
      <w:szCs w:val="18"/>
    </w:rPr>
  </w:style>
  <w:style w:type="paragraph" w:styleId="affffff3">
    <w:name w:val="List Paragraph"/>
    <w:basedOn w:val="aff4"/>
    <w:uiPriority w:val="34"/>
    <w:qFormat/>
    <w:rsid w:val="00422A0D"/>
    <w:pPr>
      <w:ind w:firstLineChars="200" w:firstLine="420"/>
    </w:pPr>
  </w:style>
  <w:style w:type="paragraph" w:styleId="affffff4">
    <w:name w:val="Balloon Text"/>
    <w:basedOn w:val="aff4"/>
    <w:link w:val="Char4"/>
    <w:rsid w:val="00906397"/>
    <w:rPr>
      <w:sz w:val="18"/>
      <w:szCs w:val="18"/>
    </w:rPr>
  </w:style>
  <w:style w:type="character" w:customStyle="1" w:styleId="Char4">
    <w:name w:val="批注框文本 Char"/>
    <w:basedOn w:val="aff5"/>
    <w:link w:val="affffff4"/>
    <w:rsid w:val="00906397"/>
    <w:rPr>
      <w:kern w:val="2"/>
      <w:sz w:val="18"/>
      <w:szCs w:val="18"/>
    </w:rPr>
  </w:style>
  <w:style w:type="paragraph" w:styleId="affffff5">
    <w:name w:val="Revision"/>
    <w:hidden/>
    <w:uiPriority w:val="99"/>
    <w:semiHidden/>
    <w:rsid w:val="00D31B57"/>
    <w:rPr>
      <w:kern w:val="2"/>
      <w:sz w:val="21"/>
      <w:szCs w:val="24"/>
    </w:rPr>
  </w:style>
  <w:style w:type="paragraph" w:styleId="affffff6">
    <w:name w:val="Body Text"/>
    <w:basedOn w:val="aff4"/>
    <w:link w:val="Char5"/>
    <w:uiPriority w:val="1"/>
    <w:qFormat/>
    <w:rsid w:val="001072B4"/>
    <w:pPr>
      <w:autoSpaceDE w:val="0"/>
      <w:autoSpaceDN w:val="0"/>
      <w:adjustRightInd w:val="0"/>
      <w:ind w:left="124"/>
      <w:jc w:val="left"/>
    </w:pPr>
    <w:rPr>
      <w:rFonts w:ascii="宋体" w:cs="宋体"/>
      <w:kern w:val="0"/>
      <w:sz w:val="20"/>
      <w:szCs w:val="20"/>
    </w:rPr>
  </w:style>
  <w:style w:type="character" w:customStyle="1" w:styleId="Char5">
    <w:name w:val="正文文本 Char"/>
    <w:basedOn w:val="aff5"/>
    <w:link w:val="affffff6"/>
    <w:uiPriority w:val="99"/>
    <w:rsid w:val="001072B4"/>
    <w:rPr>
      <w:rFonts w:ascii="宋体" w:cs="宋体"/>
    </w:rPr>
  </w:style>
  <w:style w:type="character" w:styleId="affffff7">
    <w:name w:val="Placeholder Text"/>
    <w:basedOn w:val="aff5"/>
    <w:uiPriority w:val="99"/>
    <w:semiHidden/>
    <w:rsid w:val="001072B4"/>
    <w:rPr>
      <w:color w:val="808080"/>
    </w:rPr>
  </w:style>
  <w:style w:type="paragraph" w:customStyle="1" w:styleId="TableParagraph">
    <w:name w:val="Table Paragraph"/>
    <w:basedOn w:val="aff4"/>
    <w:uiPriority w:val="1"/>
    <w:qFormat/>
    <w:rsid w:val="00473467"/>
    <w:pPr>
      <w:autoSpaceDE w:val="0"/>
      <w:autoSpaceDN w:val="0"/>
      <w:adjustRightInd w:val="0"/>
      <w:jc w:val="left"/>
    </w:pPr>
    <w:rPr>
      <w:rFonts w:eastAsiaTheme="minorEastAsia"/>
      <w:kern w:val="0"/>
      <w:sz w:val="24"/>
    </w:rPr>
  </w:style>
  <w:style w:type="paragraph" w:customStyle="1" w:styleId="Default">
    <w:name w:val="Default"/>
    <w:rsid w:val="002C3E84"/>
    <w:pPr>
      <w:widowControl w:val="0"/>
      <w:autoSpaceDE w:val="0"/>
      <w:autoSpaceDN w:val="0"/>
      <w:adjustRightInd w:val="0"/>
    </w:pPr>
    <w:rPr>
      <w:rFonts w:ascii="黑体" w:eastAsia="黑体" w:cs="黑体"/>
      <w:color w:val="000000"/>
      <w:sz w:val="24"/>
      <w:szCs w:val="24"/>
    </w:rPr>
  </w:style>
  <w:style w:type="table" w:styleId="affffff8">
    <w:name w:val="Table Theme"/>
    <w:basedOn w:val="aff6"/>
    <w:rsid w:val="00CD336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9">
    <w:name w:val="Date"/>
    <w:basedOn w:val="aff4"/>
    <w:next w:val="aff4"/>
    <w:link w:val="Char6"/>
    <w:rsid w:val="003D28FE"/>
    <w:pPr>
      <w:ind w:leftChars="2500" w:left="100"/>
    </w:pPr>
  </w:style>
  <w:style w:type="character" w:customStyle="1" w:styleId="Char6">
    <w:name w:val="日期 Char"/>
    <w:basedOn w:val="aff5"/>
    <w:link w:val="affffff9"/>
    <w:rsid w:val="003D28FE"/>
    <w:rPr>
      <w:kern w:val="2"/>
      <w:sz w:val="21"/>
      <w:szCs w:val="24"/>
    </w:rPr>
  </w:style>
  <w:style w:type="character" w:customStyle="1" w:styleId="Char1">
    <w:name w:val="页脚 Char"/>
    <w:basedOn w:val="aff5"/>
    <w:link w:val="affb"/>
    <w:uiPriority w:val="99"/>
    <w:rsid w:val="00543476"/>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606456">
      <w:bodyDiv w:val="1"/>
      <w:marLeft w:val="0"/>
      <w:marRight w:val="0"/>
      <w:marTop w:val="0"/>
      <w:marBottom w:val="0"/>
      <w:divBdr>
        <w:top w:val="none" w:sz="0" w:space="0" w:color="auto"/>
        <w:left w:val="none" w:sz="0" w:space="0" w:color="auto"/>
        <w:bottom w:val="none" w:sz="0" w:space="0" w:color="auto"/>
        <w:right w:val="none" w:sz="0" w:space="0" w:color="auto"/>
      </w:divBdr>
    </w:div>
    <w:div w:id="832987406">
      <w:bodyDiv w:val="1"/>
      <w:marLeft w:val="0"/>
      <w:marRight w:val="0"/>
      <w:marTop w:val="0"/>
      <w:marBottom w:val="0"/>
      <w:divBdr>
        <w:top w:val="none" w:sz="0" w:space="0" w:color="auto"/>
        <w:left w:val="none" w:sz="0" w:space="0" w:color="auto"/>
        <w:bottom w:val="none" w:sz="0" w:space="0" w:color="auto"/>
        <w:right w:val="none" w:sz="0" w:space="0" w:color="auto"/>
      </w:divBdr>
    </w:div>
    <w:div w:id="1595822002">
      <w:bodyDiv w:val="1"/>
      <w:marLeft w:val="0"/>
      <w:marRight w:val="0"/>
      <w:marTop w:val="0"/>
      <w:marBottom w:val="0"/>
      <w:divBdr>
        <w:top w:val="none" w:sz="0" w:space="0" w:color="auto"/>
        <w:left w:val="none" w:sz="0" w:space="0" w:color="auto"/>
        <w:bottom w:val="none" w:sz="0" w:space="0" w:color="auto"/>
        <w:right w:val="none" w:sz="0" w:space="0" w:color="auto"/>
      </w:divBdr>
    </w:div>
    <w:div w:id="1637565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3B57E0-7891-4CA7-A298-D43D3353E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796</TotalTime>
  <Pages>11</Pages>
  <Words>652</Words>
  <Characters>3722</Characters>
  <Application>Microsoft Office Word</Application>
  <DocSecurity>0</DocSecurity>
  <Lines>31</Lines>
  <Paragraphs>8</Paragraphs>
  <ScaleCrop>false</ScaleCrop>
  <Company/>
  <LinksUpToDate>false</LinksUpToDate>
  <CharactersWithSpaces>4366</CharactersWithSpaces>
  <SharedDoc>false</SharedDoc>
  <HLinks>
    <vt:vector size="222" baseType="variant">
      <vt:variant>
        <vt:i4>-1758304182</vt:i4>
      </vt:variant>
      <vt:variant>
        <vt:i4>186</vt:i4>
      </vt:variant>
      <vt:variant>
        <vt:i4>0</vt:i4>
      </vt:variant>
      <vt:variant>
        <vt:i4>5</vt:i4>
      </vt:variant>
      <vt:variant>
        <vt:lpwstr>C:\Documents and Settings\chj\桌面\ee.doc</vt:lpwstr>
      </vt:variant>
      <vt:variant>
        <vt:lpwstr>Link045C3008</vt:lpwstr>
      </vt:variant>
      <vt:variant>
        <vt:i4>-1757452264</vt:i4>
      </vt:variant>
      <vt:variant>
        <vt:i4>183</vt:i4>
      </vt:variant>
      <vt:variant>
        <vt:i4>0</vt:i4>
      </vt:variant>
      <vt:variant>
        <vt:i4>5</vt:i4>
      </vt:variant>
      <vt:variant>
        <vt:lpwstr>C:\Documents and Settings\chj\桌面\ee.doc</vt:lpwstr>
      </vt:variant>
      <vt:variant>
        <vt:lpwstr>Link045F48E8</vt:lpwstr>
      </vt:variant>
      <vt:variant>
        <vt:i4>-1754634161</vt:i4>
      </vt:variant>
      <vt:variant>
        <vt:i4>180</vt:i4>
      </vt:variant>
      <vt:variant>
        <vt:i4>0</vt:i4>
      </vt:variant>
      <vt:variant>
        <vt:i4>5</vt:i4>
      </vt:variant>
      <vt:variant>
        <vt:lpwstr>C:\Documents and Settings\chj\桌面\ee.doc</vt:lpwstr>
      </vt:variant>
      <vt:variant>
        <vt:lpwstr>Link04357670</vt:lpwstr>
      </vt:variant>
      <vt:variant>
        <vt:i4>-1758304182</vt:i4>
      </vt:variant>
      <vt:variant>
        <vt:i4>177</vt:i4>
      </vt:variant>
      <vt:variant>
        <vt:i4>0</vt:i4>
      </vt:variant>
      <vt:variant>
        <vt:i4>5</vt:i4>
      </vt:variant>
      <vt:variant>
        <vt:lpwstr>C:\Documents and Settings\chj\桌面\ee.doc</vt:lpwstr>
      </vt:variant>
      <vt:variant>
        <vt:lpwstr>Link045C3008</vt:lpwstr>
      </vt:variant>
      <vt:variant>
        <vt:i4>-1757452264</vt:i4>
      </vt:variant>
      <vt:variant>
        <vt:i4>174</vt:i4>
      </vt:variant>
      <vt:variant>
        <vt:i4>0</vt:i4>
      </vt:variant>
      <vt:variant>
        <vt:i4>5</vt:i4>
      </vt:variant>
      <vt:variant>
        <vt:lpwstr>C:\Documents and Settings\chj\桌面\ee.doc</vt:lpwstr>
      </vt:variant>
      <vt:variant>
        <vt:lpwstr>Link045F48E8</vt:lpwstr>
      </vt:variant>
      <vt:variant>
        <vt:i4>-1754634161</vt:i4>
      </vt:variant>
      <vt:variant>
        <vt:i4>171</vt:i4>
      </vt:variant>
      <vt:variant>
        <vt:i4>0</vt:i4>
      </vt:variant>
      <vt:variant>
        <vt:i4>5</vt:i4>
      </vt:variant>
      <vt:variant>
        <vt:lpwstr>C:\Documents and Settings\chj\桌面\ee.doc</vt:lpwstr>
      </vt:variant>
      <vt:variant>
        <vt:lpwstr>Link04357670</vt:lpwstr>
      </vt:variant>
      <vt:variant>
        <vt:i4>-1754372077</vt:i4>
      </vt:variant>
      <vt:variant>
        <vt:i4>168</vt:i4>
      </vt:variant>
      <vt:variant>
        <vt:i4>0</vt:i4>
      </vt:variant>
      <vt:variant>
        <vt:i4>5</vt:i4>
      </vt:variant>
      <vt:variant>
        <vt:lpwstr>C:\Documents and Settings\chj\桌面\ee.doc</vt:lpwstr>
      </vt:variant>
      <vt:variant>
        <vt:lpwstr>Link0229D890</vt:lpwstr>
      </vt:variant>
      <vt:variant>
        <vt:i4>-1754503141</vt:i4>
      </vt:variant>
      <vt:variant>
        <vt:i4>165</vt:i4>
      </vt:variant>
      <vt:variant>
        <vt:i4>0</vt:i4>
      </vt:variant>
      <vt:variant>
        <vt:i4>5</vt:i4>
      </vt:variant>
      <vt:variant>
        <vt:lpwstr>C:\Documents and Settings\chj\桌面\ee.doc</vt:lpwstr>
      </vt:variant>
      <vt:variant>
        <vt:lpwstr>Link0229D218</vt:lpwstr>
      </vt:variant>
      <vt:variant>
        <vt:i4>-1754961841</vt:i4>
      </vt:variant>
      <vt:variant>
        <vt:i4>162</vt:i4>
      </vt:variant>
      <vt:variant>
        <vt:i4>0</vt:i4>
      </vt:variant>
      <vt:variant>
        <vt:i4>5</vt:i4>
      </vt:variant>
      <vt:variant>
        <vt:lpwstr>C:\Documents and Settings\chj\桌面\ee.doc</vt:lpwstr>
      </vt:variant>
      <vt:variant>
        <vt:lpwstr>Link0436C2C8</vt:lpwstr>
      </vt:variant>
      <vt:variant>
        <vt:i4>-1754372077</vt:i4>
      </vt:variant>
      <vt:variant>
        <vt:i4>159</vt:i4>
      </vt:variant>
      <vt:variant>
        <vt:i4>0</vt:i4>
      </vt:variant>
      <vt:variant>
        <vt:i4>5</vt:i4>
      </vt:variant>
      <vt:variant>
        <vt:lpwstr>C:\Documents and Settings\chj\桌面\ee.doc</vt:lpwstr>
      </vt:variant>
      <vt:variant>
        <vt:lpwstr>Link0229D890</vt:lpwstr>
      </vt:variant>
      <vt:variant>
        <vt:i4>-1757452218</vt:i4>
      </vt:variant>
      <vt:variant>
        <vt:i4>156</vt:i4>
      </vt:variant>
      <vt:variant>
        <vt:i4>0</vt:i4>
      </vt:variant>
      <vt:variant>
        <vt:i4>5</vt:i4>
      </vt:variant>
      <vt:variant>
        <vt:lpwstr>C:\Documents and Settings\chj\桌面\ee.doc</vt:lpwstr>
      </vt:variant>
      <vt:variant>
        <vt:lpwstr>Link022A0180</vt:lpwstr>
      </vt:variant>
      <vt:variant>
        <vt:i4>-1754961841</vt:i4>
      </vt:variant>
      <vt:variant>
        <vt:i4>153</vt:i4>
      </vt:variant>
      <vt:variant>
        <vt:i4>0</vt:i4>
      </vt:variant>
      <vt:variant>
        <vt:i4>5</vt:i4>
      </vt:variant>
      <vt:variant>
        <vt:lpwstr>C:\Documents and Settings\chj\桌面\ee.doc</vt:lpwstr>
      </vt:variant>
      <vt:variant>
        <vt:lpwstr>Link0436C2C8</vt:lpwstr>
      </vt:variant>
      <vt:variant>
        <vt:i4>-1754372077</vt:i4>
      </vt:variant>
      <vt:variant>
        <vt:i4>150</vt:i4>
      </vt:variant>
      <vt:variant>
        <vt:i4>0</vt:i4>
      </vt:variant>
      <vt:variant>
        <vt:i4>5</vt:i4>
      </vt:variant>
      <vt:variant>
        <vt:lpwstr>C:\Documents and Settings\chj\桌面\ee.doc</vt:lpwstr>
      </vt:variant>
      <vt:variant>
        <vt:lpwstr>Link0229D890</vt:lpwstr>
      </vt:variant>
      <vt:variant>
        <vt:i4>-1754503141</vt:i4>
      </vt:variant>
      <vt:variant>
        <vt:i4>147</vt:i4>
      </vt:variant>
      <vt:variant>
        <vt:i4>0</vt:i4>
      </vt:variant>
      <vt:variant>
        <vt:i4>5</vt:i4>
      </vt:variant>
      <vt:variant>
        <vt:lpwstr>C:\Documents and Settings\chj\桌面\ee.doc</vt:lpwstr>
      </vt:variant>
      <vt:variant>
        <vt:lpwstr>Link0229D218</vt:lpwstr>
      </vt:variant>
      <vt:variant>
        <vt:i4>-1754961841</vt:i4>
      </vt:variant>
      <vt:variant>
        <vt:i4>144</vt:i4>
      </vt:variant>
      <vt:variant>
        <vt:i4>0</vt:i4>
      </vt:variant>
      <vt:variant>
        <vt:i4>5</vt:i4>
      </vt:variant>
      <vt:variant>
        <vt:lpwstr>C:\Documents and Settings\chj\桌面\ee.doc</vt:lpwstr>
      </vt:variant>
      <vt:variant>
        <vt:lpwstr>Link0436C2C8</vt:lpwstr>
      </vt:variant>
      <vt:variant>
        <vt:i4>-1754372077</vt:i4>
      </vt:variant>
      <vt:variant>
        <vt:i4>141</vt:i4>
      </vt:variant>
      <vt:variant>
        <vt:i4>0</vt:i4>
      </vt:variant>
      <vt:variant>
        <vt:i4>5</vt:i4>
      </vt:variant>
      <vt:variant>
        <vt:lpwstr>C:\Documents and Settings\chj\桌面\ee.doc</vt:lpwstr>
      </vt:variant>
      <vt:variant>
        <vt:lpwstr>Link0229D890</vt:lpwstr>
      </vt:variant>
      <vt:variant>
        <vt:i4>-1757976552</vt:i4>
      </vt:variant>
      <vt:variant>
        <vt:i4>138</vt:i4>
      </vt:variant>
      <vt:variant>
        <vt:i4>0</vt:i4>
      </vt:variant>
      <vt:variant>
        <vt:i4>5</vt:i4>
      </vt:variant>
      <vt:variant>
        <vt:lpwstr>C:\Documents and Settings\chj\桌面\ee.doc</vt:lpwstr>
      </vt:variant>
      <vt:variant>
        <vt:lpwstr>Link04341BF8</vt:lpwstr>
      </vt:variant>
      <vt:variant>
        <vt:i4>-1757452264</vt:i4>
      </vt:variant>
      <vt:variant>
        <vt:i4>135</vt:i4>
      </vt:variant>
      <vt:variant>
        <vt:i4>0</vt:i4>
      </vt:variant>
      <vt:variant>
        <vt:i4>5</vt:i4>
      </vt:variant>
      <vt:variant>
        <vt:lpwstr>C:\Documents and Settings\chj\桌面\ee.doc</vt:lpwstr>
      </vt:variant>
      <vt:variant>
        <vt:lpwstr>Link045F48E8</vt:lpwstr>
      </vt:variant>
      <vt:variant>
        <vt:i4>-1754634161</vt:i4>
      </vt:variant>
      <vt:variant>
        <vt:i4>132</vt:i4>
      </vt:variant>
      <vt:variant>
        <vt:i4>0</vt:i4>
      </vt:variant>
      <vt:variant>
        <vt:i4>5</vt:i4>
      </vt:variant>
      <vt:variant>
        <vt:lpwstr>C:\Documents and Settings\chj\桌面\ee.doc</vt:lpwstr>
      </vt:variant>
      <vt:variant>
        <vt:lpwstr>Link04357670</vt:lpwstr>
      </vt:variant>
      <vt:variant>
        <vt:i4>-1758304182</vt:i4>
      </vt:variant>
      <vt:variant>
        <vt:i4>129</vt:i4>
      </vt:variant>
      <vt:variant>
        <vt:i4>0</vt:i4>
      </vt:variant>
      <vt:variant>
        <vt:i4>5</vt:i4>
      </vt:variant>
      <vt:variant>
        <vt:lpwstr>C:\Documents and Settings\chj\桌面\ee.doc</vt:lpwstr>
      </vt:variant>
      <vt:variant>
        <vt:lpwstr>Link045C3008</vt:lpwstr>
      </vt:variant>
      <vt:variant>
        <vt:i4>-1758173159</vt:i4>
      </vt:variant>
      <vt:variant>
        <vt:i4>126</vt:i4>
      </vt:variant>
      <vt:variant>
        <vt:i4>0</vt:i4>
      </vt:variant>
      <vt:variant>
        <vt:i4>5</vt:i4>
      </vt:variant>
      <vt:variant>
        <vt:lpwstr>C:\Documents and Settings\chj\桌面\ee.doc</vt:lpwstr>
      </vt:variant>
      <vt:variant>
        <vt:lpwstr>Link045ED048</vt:lpwstr>
      </vt:variant>
      <vt:variant>
        <vt:i4>-1754372077</vt:i4>
      </vt:variant>
      <vt:variant>
        <vt:i4>123</vt:i4>
      </vt:variant>
      <vt:variant>
        <vt:i4>0</vt:i4>
      </vt:variant>
      <vt:variant>
        <vt:i4>5</vt:i4>
      </vt:variant>
      <vt:variant>
        <vt:lpwstr>C:\Documents and Settings\chj\桌面\ee.doc</vt:lpwstr>
      </vt:variant>
      <vt:variant>
        <vt:lpwstr>Link0229D890</vt:lpwstr>
      </vt:variant>
      <vt:variant>
        <vt:i4>7733322</vt:i4>
      </vt:variant>
      <vt:variant>
        <vt:i4>117</vt:i4>
      </vt:variant>
      <vt:variant>
        <vt:i4>0</vt:i4>
      </vt:variant>
      <vt:variant>
        <vt:i4>5</vt:i4>
      </vt:variant>
      <vt:variant>
        <vt:lpwstr>mailto:chinaliuhua@hotmail.com</vt:lpwstr>
      </vt:variant>
      <vt:variant>
        <vt:lpwstr/>
      </vt:variant>
      <vt:variant>
        <vt:i4>1310775</vt:i4>
      </vt:variant>
      <vt:variant>
        <vt:i4>110</vt:i4>
      </vt:variant>
      <vt:variant>
        <vt:i4>0</vt:i4>
      </vt:variant>
      <vt:variant>
        <vt:i4>5</vt:i4>
      </vt:variant>
      <vt:variant>
        <vt:lpwstr/>
      </vt:variant>
      <vt:variant>
        <vt:lpwstr>_Toc276134016</vt:lpwstr>
      </vt:variant>
      <vt:variant>
        <vt:i4>1310775</vt:i4>
      </vt:variant>
      <vt:variant>
        <vt:i4>104</vt:i4>
      </vt:variant>
      <vt:variant>
        <vt:i4>0</vt:i4>
      </vt:variant>
      <vt:variant>
        <vt:i4>5</vt:i4>
      </vt:variant>
      <vt:variant>
        <vt:lpwstr/>
      </vt:variant>
      <vt:variant>
        <vt:lpwstr>_Toc276134015</vt:lpwstr>
      </vt:variant>
      <vt:variant>
        <vt:i4>1310775</vt:i4>
      </vt:variant>
      <vt:variant>
        <vt:i4>98</vt:i4>
      </vt:variant>
      <vt:variant>
        <vt:i4>0</vt:i4>
      </vt:variant>
      <vt:variant>
        <vt:i4>5</vt:i4>
      </vt:variant>
      <vt:variant>
        <vt:lpwstr/>
      </vt:variant>
      <vt:variant>
        <vt:lpwstr>_Toc276134014</vt:lpwstr>
      </vt:variant>
      <vt:variant>
        <vt:i4>1310775</vt:i4>
      </vt:variant>
      <vt:variant>
        <vt:i4>92</vt:i4>
      </vt:variant>
      <vt:variant>
        <vt:i4>0</vt:i4>
      </vt:variant>
      <vt:variant>
        <vt:i4>5</vt:i4>
      </vt:variant>
      <vt:variant>
        <vt:lpwstr/>
      </vt:variant>
      <vt:variant>
        <vt:lpwstr>_Toc276134013</vt:lpwstr>
      </vt:variant>
      <vt:variant>
        <vt:i4>1310775</vt:i4>
      </vt:variant>
      <vt:variant>
        <vt:i4>86</vt:i4>
      </vt:variant>
      <vt:variant>
        <vt:i4>0</vt:i4>
      </vt:variant>
      <vt:variant>
        <vt:i4>5</vt:i4>
      </vt:variant>
      <vt:variant>
        <vt:lpwstr/>
      </vt:variant>
      <vt:variant>
        <vt:lpwstr>_Toc276134012</vt:lpwstr>
      </vt:variant>
      <vt:variant>
        <vt:i4>1310775</vt:i4>
      </vt:variant>
      <vt:variant>
        <vt:i4>80</vt:i4>
      </vt:variant>
      <vt:variant>
        <vt:i4>0</vt:i4>
      </vt:variant>
      <vt:variant>
        <vt:i4>5</vt:i4>
      </vt:variant>
      <vt:variant>
        <vt:lpwstr/>
      </vt:variant>
      <vt:variant>
        <vt:lpwstr>_Toc276134011</vt:lpwstr>
      </vt:variant>
      <vt:variant>
        <vt:i4>1310775</vt:i4>
      </vt:variant>
      <vt:variant>
        <vt:i4>74</vt:i4>
      </vt:variant>
      <vt:variant>
        <vt:i4>0</vt:i4>
      </vt:variant>
      <vt:variant>
        <vt:i4>5</vt:i4>
      </vt:variant>
      <vt:variant>
        <vt:lpwstr/>
      </vt:variant>
      <vt:variant>
        <vt:lpwstr>_Toc276134010</vt:lpwstr>
      </vt:variant>
      <vt:variant>
        <vt:i4>1376311</vt:i4>
      </vt:variant>
      <vt:variant>
        <vt:i4>68</vt:i4>
      </vt:variant>
      <vt:variant>
        <vt:i4>0</vt:i4>
      </vt:variant>
      <vt:variant>
        <vt:i4>5</vt:i4>
      </vt:variant>
      <vt:variant>
        <vt:lpwstr/>
      </vt:variant>
      <vt:variant>
        <vt:lpwstr>_Toc276134009</vt:lpwstr>
      </vt:variant>
      <vt:variant>
        <vt:i4>1376311</vt:i4>
      </vt:variant>
      <vt:variant>
        <vt:i4>62</vt:i4>
      </vt:variant>
      <vt:variant>
        <vt:i4>0</vt:i4>
      </vt:variant>
      <vt:variant>
        <vt:i4>5</vt:i4>
      </vt:variant>
      <vt:variant>
        <vt:lpwstr/>
      </vt:variant>
      <vt:variant>
        <vt:lpwstr>_Toc276134008</vt:lpwstr>
      </vt:variant>
      <vt:variant>
        <vt:i4>1376311</vt:i4>
      </vt:variant>
      <vt:variant>
        <vt:i4>56</vt:i4>
      </vt:variant>
      <vt:variant>
        <vt:i4>0</vt:i4>
      </vt:variant>
      <vt:variant>
        <vt:i4>5</vt:i4>
      </vt:variant>
      <vt:variant>
        <vt:lpwstr/>
      </vt:variant>
      <vt:variant>
        <vt:lpwstr>_Toc276134007</vt:lpwstr>
      </vt:variant>
      <vt:variant>
        <vt:i4>1376311</vt:i4>
      </vt:variant>
      <vt:variant>
        <vt:i4>50</vt:i4>
      </vt:variant>
      <vt:variant>
        <vt:i4>0</vt:i4>
      </vt:variant>
      <vt:variant>
        <vt:i4>5</vt:i4>
      </vt:variant>
      <vt:variant>
        <vt:lpwstr/>
      </vt:variant>
      <vt:variant>
        <vt:lpwstr>_Toc276134006</vt:lpwstr>
      </vt:variant>
      <vt:variant>
        <vt:i4>1376311</vt:i4>
      </vt:variant>
      <vt:variant>
        <vt:i4>44</vt:i4>
      </vt:variant>
      <vt:variant>
        <vt:i4>0</vt:i4>
      </vt:variant>
      <vt:variant>
        <vt:i4>5</vt:i4>
      </vt:variant>
      <vt:variant>
        <vt:lpwstr/>
      </vt:variant>
      <vt:variant>
        <vt:lpwstr>_Toc276134005</vt:lpwstr>
      </vt:variant>
      <vt:variant>
        <vt:i4>1376311</vt:i4>
      </vt:variant>
      <vt:variant>
        <vt:i4>38</vt:i4>
      </vt:variant>
      <vt:variant>
        <vt:i4>0</vt:i4>
      </vt:variant>
      <vt:variant>
        <vt:i4>5</vt:i4>
      </vt:variant>
      <vt:variant>
        <vt:lpwstr/>
      </vt:variant>
      <vt:variant>
        <vt:lpwstr>_Toc276134004</vt:lpwstr>
      </vt:variant>
      <vt:variant>
        <vt:i4>1376311</vt:i4>
      </vt:variant>
      <vt:variant>
        <vt:i4>32</vt:i4>
      </vt:variant>
      <vt:variant>
        <vt:i4>0</vt:i4>
      </vt:variant>
      <vt:variant>
        <vt:i4>5</vt:i4>
      </vt:variant>
      <vt:variant>
        <vt:lpwstr/>
      </vt:variant>
      <vt:variant>
        <vt:lpwstr>_Toc276134003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覃耀青</cp:lastModifiedBy>
  <cp:revision>99</cp:revision>
  <cp:lastPrinted>2010-08-16T04:39:00Z</cp:lastPrinted>
  <dcterms:created xsi:type="dcterms:W3CDTF">2017-04-24T07:14:00Z</dcterms:created>
  <dcterms:modified xsi:type="dcterms:W3CDTF">2019-07-02T02:58:00Z</dcterms:modified>
</cp:coreProperties>
</file>